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FAD1D" w14:textId="114AFE21" w:rsidR="00857962" w:rsidRPr="00371BEF" w:rsidRDefault="00365E4C" w:rsidP="00870A1B">
      <w:pPr>
        <w:pStyle w:val="Title"/>
      </w:pPr>
      <w:bookmarkStart w:id="0" w:name="_Toc440525398"/>
      <w:bookmarkStart w:id="1" w:name="_Toc440533151"/>
      <w:bookmarkStart w:id="2" w:name="_GoBack"/>
      <w:bookmarkEnd w:id="2"/>
      <w:r>
        <w:rPr>
          <w:noProof/>
          <w:lang w:val="en-IE" w:eastAsia="en-IE"/>
        </w:rPr>
        <mc:AlternateContent>
          <mc:Choice Requires="wps">
            <w:drawing>
              <wp:anchor distT="45720" distB="45720" distL="114300" distR="114300" simplePos="0" relativeHeight="251663872" behindDoc="0" locked="0" layoutInCell="1" allowOverlap="1" wp14:anchorId="0503EF37" wp14:editId="73B53421">
                <wp:simplePos x="0" y="0"/>
                <wp:positionH relativeFrom="column">
                  <wp:posOffset>3696335</wp:posOffset>
                </wp:positionH>
                <wp:positionV relativeFrom="paragraph">
                  <wp:posOffset>940117</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9ACEEF" w14:textId="597225A6" w:rsidR="00365E4C" w:rsidRPr="00365E4C" w:rsidRDefault="00365E4C">
                            <w:pPr>
                              <w:rPr>
                                <w:i/>
                                <w:color w:val="FF0000"/>
                              </w:rPr>
                            </w:pPr>
                            <w:r w:rsidRPr="00365E4C">
                              <w:rPr>
                                <w:i/>
                                <w:color w:val="FF0000"/>
                              </w:rPr>
                              <w:t>Needs to be converted to new IALA branding format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03EF37" id="_x0000_t202" coordsize="21600,21600" o:spt="202" path="m,l,21600r21600,l21600,xe">
                <v:stroke joinstyle="miter"/>
                <v:path gradientshapeok="t" o:connecttype="rect"/>
              </v:shapetype>
              <v:shape id="Text Box 2" o:spid="_x0000_s1026" type="#_x0000_t202" style="position:absolute;left:0;text-align:left;margin-left:291.05pt;margin-top:74pt;width:185.9pt;height:110.6pt;z-index:2516638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">
                <v:textbox style="mso-fit-shape-to-text:t">
                  <w:txbxContent>
                    <w:p w14:paraId="139ACEEF" w14:textId="597225A6" w:rsidR="00365E4C" w:rsidRPr="00365E4C" w:rsidRDefault="00365E4C">
                      <w:pPr>
                        <w:rPr>
                          <w:i/>
                          <w:color w:val="FF0000"/>
                        </w:rPr>
                      </w:pPr>
                      <w:r w:rsidRPr="00365E4C">
                        <w:rPr>
                          <w:i/>
                          <w:color w:val="FF0000"/>
                        </w:rPr>
                        <w:t>Needs to be converted to new IALA branding format</w:t>
                      </w:r>
                    </w:p>
                  </w:txbxContent>
                </v:textbox>
                <w10:wrap type="square"/>
              </v:shape>
            </w:pict>
          </mc:Fallback>
        </mc:AlternateContent>
      </w:r>
      <w:r w:rsidR="000C4B6E">
        <w:rPr>
          <w:noProof/>
          <w:lang w:val="en-IE" w:eastAsia="en-IE"/>
        </w:rPr>
        <w:drawing>
          <wp:anchor distT="0" distB="0" distL="114300" distR="114300" simplePos="0" relativeHeight="251661824" behindDoc="0" locked="0" layoutInCell="1" allowOverlap="1" wp14:anchorId="7FB24063" wp14:editId="2BA9F590">
            <wp:simplePos x="0" y="0"/>
            <wp:positionH relativeFrom="column">
              <wp:posOffset>2244725</wp:posOffset>
            </wp:positionH>
            <wp:positionV relativeFrom="paragraph">
              <wp:posOffset>5104130</wp:posOffset>
            </wp:positionV>
            <wp:extent cx="142621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426210" cy="1390650"/>
                    </a:xfrm>
                    <a:prstGeom prst="rect">
                      <a:avLst/>
                    </a:prstGeom>
                  </pic:spPr>
                </pic:pic>
              </a:graphicData>
            </a:graphic>
            <wp14:sizeRelH relativeFrom="margin">
              <wp14:pctWidth>0</wp14:pctWidth>
            </wp14:sizeRelH>
            <wp14:sizeRelV relativeFrom="margin">
              <wp14:pctHeight>0</wp14:pctHeight>
            </wp14:sizeRelV>
          </wp:anchor>
        </w:drawing>
      </w:r>
      <w:r w:rsidR="005D42CD">
        <w:rPr>
          <w:noProof/>
          <w:lang w:val="en-IE" w:eastAsia="en-IE"/>
        </w:rPr>
        <mc:AlternateContent>
          <mc:Choice Requires="wps">
            <w:drawing>
              <wp:anchor distT="0" distB="0" distL="114300" distR="114300" simplePos="0" relativeHeight="251654656" behindDoc="0" locked="0" layoutInCell="1" allowOverlap="1" wp14:anchorId="171966C9" wp14:editId="4488DFD2">
                <wp:simplePos x="0" y="0"/>
                <wp:positionH relativeFrom="column">
                  <wp:posOffset>1064848</wp:posOffset>
                </wp:positionH>
                <wp:positionV relativeFrom="paragraph">
                  <wp:posOffset>494882</wp:posOffset>
                </wp:positionV>
                <wp:extent cx="3657600" cy="5315803"/>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1580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C93F3" w14:textId="77777777" w:rsidR="008C46CC" w:rsidRPr="0088277B" w:rsidRDefault="008C46CC"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184A952" w14:textId="77777777" w:rsidR="008C46CC" w:rsidRPr="0088277B" w:rsidRDefault="008C46CC" w:rsidP="00460028">
                            <w:pPr>
                              <w:autoSpaceDE w:val="0"/>
                              <w:autoSpaceDN w:val="0"/>
                              <w:adjustRightInd w:val="0"/>
                              <w:jc w:val="center"/>
                              <w:rPr>
                                <w:rFonts w:cs="Arial"/>
                                <w:b/>
                                <w:bCs/>
                                <w:color w:val="000000"/>
                                <w:sz w:val="36"/>
                                <w:szCs w:val="36"/>
                              </w:rPr>
                            </w:pPr>
                          </w:p>
                          <w:p w14:paraId="296072AD" w14:textId="77777777" w:rsidR="008C46CC" w:rsidRPr="0088277B" w:rsidRDefault="008C46CC"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741C200D" w14:textId="77777777" w:rsidR="008C46CC" w:rsidRPr="0088277B" w:rsidRDefault="008C46CC" w:rsidP="00460028">
                            <w:pPr>
                              <w:autoSpaceDE w:val="0"/>
                              <w:autoSpaceDN w:val="0"/>
                              <w:adjustRightInd w:val="0"/>
                              <w:jc w:val="center"/>
                              <w:rPr>
                                <w:rFonts w:cs="Arial"/>
                                <w:b/>
                                <w:bCs/>
                                <w:color w:val="000000"/>
                                <w:sz w:val="36"/>
                                <w:szCs w:val="36"/>
                              </w:rPr>
                            </w:pPr>
                          </w:p>
                          <w:p w14:paraId="76067E51" w14:textId="77777777" w:rsidR="008C46CC" w:rsidRDefault="008C46CC" w:rsidP="00460028">
                            <w:pPr>
                              <w:autoSpaceDE w:val="0"/>
                              <w:autoSpaceDN w:val="0"/>
                              <w:adjustRightInd w:val="0"/>
                              <w:jc w:val="center"/>
                              <w:rPr>
                                <w:ins w:id="3" w:author="Alimchandani, Mahesh" w:date="2016-01-13T15:55:00Z"/>
                                <w:rFonts w:cs="Arial"/>
                                <w:b/>
                                <w:bCs/>
                                <w:color w:val="000000"/>
                                <w:sz w:val="36"/>
                                <w:szCs w:val="36"/>
                              </w:rPr>
                            </w:pPr>
                            <w:ins w:id="4" w:author="Alimchandani, Mahesh" w:date="2016-01-13T15:55:00Z">
                              <w:r>
                                <w:rPr>
                                  <w:rFonts w:cs="Arial"/>
                                  <w:b/>
                                  <w:bCs/>
                                  <w:color w:val="000000"/>
                                  <w:sz w:val="36"/>
                                  <w:szCs w:val="36"/>
                                </w:rPr>
                                <w:t xml:space="preserve">The </w:t>
                              </w:r>
                              <w:r w:rsidRPr="00CB52D3">
                                <w:rPr>
                                  <w:rFonts w:cs="Arial"/>
                                  <w:b/>
                                  <w:bCs/>
                                  <w:color w:val="000000"/>
                                  <w:sz w:val="36"/>
                                  <w:szCs w:val="36"/>
                                </w:rPr>
                                <w:t>planning and repo</w:t>
                              </w:r>
                              <w:r>
                                <w:rPr>
                                  <w:rFonts w:cs="Arial"/>
                                  <w:b/>
                                  <w:bCs/>
                                  <w:color w:val="000000"/>
                                  <w:sz w:val="36"/>
                                  <w:szCs w:val="36"/>
                                </w:rPr>
                                <w:t>rting of e-</w:t>
                              </w:r>
                            </w:ins>
                            <w:ins w:id="5" w:author="Alimchandani, Mahesh" w:date="2016-01-14T09:01:00Z">
                              <w:r>
                                <w:rPr>
                                  <w:rFonts w:cs="Arial"/>
                                  <w:b/>
                                  <w:bCs/>
                                  <w:color w:val="000000"/>
                                  <w:sz w:val="36"/>
                                  <w:szCs w:val="36"/>
                                </w:rPr>
                                <w:t>N</w:t>
                              </w:r>
                            </w:ins>
                            <w:ins w:id="6" w:author="Alimchandani, Mahesh" w:date="2016-01-13T15:55:00Z">
                              <w:r>
                                <w:rPr>
                                  <w:rFonts w:cs="Arial"/>
                                  <w:b/>
                                  <w:bCs/>
                                  <w:color w:val="000000"/>
                                  <w:sz w:val="36"/>
                                  <w:szCs w:val="36"/>
                                </w:rPr>
                                <w:t>avigation testbeds</w:t>
                              </w:r>
                            </w:ins>
                          </w:p>
                          <w:p w14:paraId="7228E355" w14:textId="77777777" w:rsidR="008C46CC" w:rsidRDefault="008C46CC" w:rsidP="00460028">
                            <w:pPr>
                              <w:autoSpaceDE w:val="0"/>
                              <w:autoSpaceDN w:val="0"/>
                              <w:adjustRightInd w:val="0"/>
                              <w:jc w:val="center"/>
                              <w:rPr>
                                <w:ins w:id="7" w:author="Alimchandani, Mahesh" w:date="2016-01-13T15:55:00Z"/>
                                <w:rFonts w:cs="Arial"/>
                                <w:b/>
                                <w:bCs/>
                                <w:color w:val="000000"/>
                                <w:sz w:val="36"/>
                                <w:szCs w:val="36"/>
                              </w:rPr>
                            </w:pPr>
                          </w:p>
                          <w:p w14:paraId="25A6221A" w14:textId="77777777" w:rsidR="008C46CC" w:rsidRPr="0088277B" w:rsidDel="00CB52D3" w:rsidRDefault="008C46CC" w:rsidP="00460028">
                            <w:pPr>
                              <w:autoSpaceDE w:val="0"/>
                              <w:autoSpaceDN w:val="0"/>
                              <w:adjustRightInd w:val="0"/>
                              <w:jc w:val="center"/>
                              <w:rPr>
                                <w:del w:id="8" w:author="Alimchandani, Mahesh" w:date="2016-01-13T15:55:00Z"/>
                                <w:rFonts w:cs="Arial"/>
                                <w:b/>
                                <w:bCs/>
                                <w:color w:val="000000"/>
                                <w:sz w:val="36"/>
                                <w:szCs w:val="36"/>
                              </w:rPr>
                            </w:pPr>
                            <w:del w:id="9" w:author="Alimchandani, Mahesh" w:date="2016-01-13T15:55:00Z">
                              <w:r w:rsidDel="00CB52D3">
                                <w:rPr>
                                  <w:rFonts w:cs="Arial"/>
                                  <w:b/>
                                  <w:bCs/>
                                  <w:color w:val="000000"/>
                                  <w:sz w:val="36"/>
                                  <w:szCs w:val="36"/>
                                </w:rPr>
                                <w:delText xml:space="preserve">The </w:delText>
                              </w:r>
                              <w:r w:rsidRPr="00F565C0" w:rsidDel="00CB52D3">
                                <w:rPr>
                                  <w:rFonts w:cs="Arial"/>
                                  <w:b/>
                                  <w:bCs/>
                                  <w:color w:val="000000"/>
                                  <w:sz w:val="36"/>
                                  <w:szCs w:val="36"/>
                                </w:rPr>
                                <w:delText xml:space="preserve">planning </w:delText>
                              </w:r>
                              <w:r w:rsidDel="00CB52D3">
                                <w:rPr>
                                  <w:rFonts w:cs="Arial"/>
                                  <w:b/>
                                  <w:bCs/>
                                  <w:color w:val="000000"/>
                                  <w:sz w:val="36"/>
                                  <w:szCs w:val="36"/>
                                </w:rPr>
                                <w:delText xml:space="preserve">of e-navigation </w:delText>
                              </w:r>
                              <w:r w:rsidRPr="00F565C0" w:rsidDel="00CB52D3">
                                <w:rPr>
                                  <w:rFonts w:cs="Arial"/>
                                  <w:b/>
                                  <w:bCs/>
                                  <w:color w:val="000000"/>
                                  <w:sz w:val="36"/>
                                  <w:szCs w:val="36"/>
                                </w:rPr>
                                <w:delText>testbeds and reporting o</w:delText>
                              </w:r>
                              <w:r w:rsidDel="00CB52D3">
                                <w:rPr>
                                  <w:rFonts w:cs="Arial"/>
                                  <w:b/>
                                  <w:bCs/>
                                  <w:color w:val="000000"/>
                                  <w:sz w:val="36"/>
                                  <w:szCs w:val="36"/>
                                </w:rPr>
                                <w:delText>f</w:delText>
                              </w:r>
                              <w:r w:rsidRPr="00F565C0" w:rsidDel="00CB52D3">
                                <w:rPr>
                                  <w:rFonts w:cs="Arial"/>
                                  <w:b/>
                                  <w:bCs/>
                                  <w:color w:val="000000"/>
                                  <w:sz w:val="36"/>
                                  <w:szCs w:val="36"/>
                                </w:rPr>
                                <w:delText xml:space="preserve"> testbed results</w:delText>
                              </w:r>
                            </w:del>
                          </w:p>
                          <w:p w14:paraId="7176FA69" w14:textId="77777777" w:rsidR="008C46CC" w:rsidRDefault="008C46CC" w:rsidP="00460028">
                            <w:pPr>
                              <w:autoSpaceDE w:val="0"/>
                              <w:autoSpaceDN w:val="0"/>
                              <w:adjustRightInd w:val="0"/>
                              <w:jc w:val="center"/>
                              <w:rPr>
                                <w:rFonts w:cs="Arial"/>
                                <w:b/>
                                <w:bCs/>
                                <w:color w:val="000000"/>
                                <w:sz w:val="36"/>
                                <w:szCs w:val="36"/>
                              </w:rPr>
                            </w:pPr>
                          </w:p>
                          <w:p w14:paraId="7C718C78" w14:textId="77777777" w:rsidR="008C46CC" w:rsidRDefault="008C46CC" w:rsidP="008C46CC">
                            <w:pPr>
                              <w:autoSpaceDE w:val="0"/>
                              <w:autoSpaceDN w:val="0"/>
                              <w:adjustRightInd w:val="0"/>
                              <w:jc w:val="center"/>
                              <w:rPr>
                                <w:ins w:id="10" w:author="Alimchandani, Mahesh" w:date="2016-01-14T08:42:00Z"/>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2B26E163" w14:textId="77777777" w:rsidR="008C46CC" w:rsidRPr="0088277B" w:rsidDel="005D42CD" w:rsidRDefault="008C46CC">
                            <w:pPr>
                              <w:autoSpaceDE w:val="0"/>
                              <w:autoSpaceDN w:val="0"/>
                              <w:adjustRightInd w:val="0"/>
                              <w:jc w:val="center"/>
                              <w:rPr>
                                <w:del w:id="11" w:author="Alimchandani, Mahesh" w:date="2016-01-14T08:42:00Z"/>
                                <w:rFonts w:cs="Arial"/>
                                <w:b/>
                                <w:bCs/>
                                <w:color w:val="000000"/>
                                <w:sz w:val="36"/>
                                <w:szCs w:val="36"/>
                              </w:rPr>
                            </w:pPr>
                          </w:p>
                          <w:p w14:paraId="0DA16E4E" w14:textId="77777777" w:rsidR="008C46CC" w:rsidRPr="0088277B" w:rsidDel="005D42CD" w:rsidRDefault="008C46CC" w:rsidP="00460028">
                            <w:pPr>
                              <w:autoSpaceDE w:val="0"/>
                              <w:autoSpaceDN w:val="0"/>
                              <w:adjustRightInd w:val="0"/>
                              <w:jc w:val="center"/>
                              <w:rPr>
                                <w:del w:id="12" w:author="Alimchandani, Mahesh" w:date="2016-01-14T08:42:00Z"/>
                                <w:rFonts w:cs="Arial"/>
                                <w:b/>
                                <w:bCs/>
                                <w:color w:val="000000"/>
                                <w:sz w:val="36"/>
                                <w:szCs w:val="36"/>
                              </w:rPr>
                            </w:pPr>
                          </w:p>
                          <w:p w14:paraId="051169ED" w14:textId="77777777" w:rsidR="008C46CC" w:rsidRPr="0088277B" w:rsidRDefault="008C46CC" w:rsidP="005D42CD">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966C9" id="Text Box 111" o:spid="_x0000_s1027" type="#_x0000_t202" style="position:absolute;left:0;text-align:left;margin-left:83.85pt;margin-top:38.95pt;width:4in;height:418.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vAIAAMM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" filled="f" fillcolor="#0c9" stroked="f">
                <v:textbox>
                  <w:txbxContent>
                    <w:p w14:paraId="44BC93F3" w14:textId="77777777" w:rsidR="008C46CC" w:rsidRPr="0088277B" w:rsidRDefault="008C46CC"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184A952" w14:textId="77777777" w:rsidR="008C46CC" w:rsidRPr="0088277B" w:rsidRDefault="008C46CC" w:rsidP="00460028">
                      <w:pPr>
                        <w:autoSpaceDE w:val="0"/>
                        <w:autoSpaceDN w:val="0"/>
                        <w:adjustRightInd w:val="0"/>
                        <w:jc w:val="center"/>
                        <w:rPr>
                          <w:rFonts w:cs="Arial"/>
                          <w:b/>
                          <w:bCs/>
                          <w:color w:val="000000"/>
                          <w:sz w:val="36"/>
                          <w:szCs w:val="36"/>
                        </w:rPr>
                      </w:pPr>
                    </w:p>
                    <w:p w14:paraId="296072AD" w14:textId="77777777" w:rsidR="008C46CC" w:rsidRPr="0088277B" w:rsidRDefault="008C46CC"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741C200D" w14:textId="77777777" w:rsidR="008C46CC" w:rsidRPr="0088277B" w:rsidRDefault="008C46CC" w:rsidP="00460028">
                      <w:pPr>
                        <w:autoSpaceDE w:val="0"/>
                        <w:autoSpaceDN w:val="0"/>
                        <w:adjustRightInd w:val="0"/>
                        <w:jc w:val="center"/>
                        <w:rPr>
                          <w:rFonts w:cs="Arial"/>
                          <w:b/>
                          <w:bCs/>
                          <w:color w:val="000000"/>
                          <w:sz w:val="36"/>
                          <w:szCs w:val="36"/>
                        </w:rPr>
                      </w:pPr>
                    </w:p>
                    <w:p w14:paraId="76067E51" w14:textId="77777777" w:rsidR="008C46CC" w:rsidRDefault="008C46CC" w:rsidP="00460028">
                      <w:pPr>
                        <w:autoSpaceDE w:val="0"/>
                        <w:autoSpaceDN w:val="0"/>
                        <w:adjustRightInd w:val="0"/>
                        <w:jc w:val="center"/>
                        <w:rPr>
                          <w:ins w:id="13" w:author="Alimchandani, Mahesh" w:date="2016-01-13T15:55:00Z"/>
                          <w:rFonts w:cs="Arial"/>
                          <w:b/>
                          <w:bCs/>
                          <w:color w:val="000000"/>
                          <w:sz w:val="36"/>
                          <w:szCs w:val="36"/>
                        </w:rPr>
                      </w:pPr>
                      <w:ins w:id="14" w:author="Alimchandani, Mahesh" w:date="2016-01-13T15:55:00Z">
                        <w:r>
                          <w:rPr>
                            <w:rFonts w:cs="Arial"/>
                            <w:b/>
                            <w:bCs/>
                            <w:color w:val="000000"/>
                            <w:sz w:val="36"/>
                            <w:szCs w:val="36"/>
                          </w:rPr>
                          <w:t xml:space="preserve">The </w:t>
                        </w:r>
                        <w:r w:rsidRPr="00CB52D3">
                          <w:rPr>
                            <w:rFonts w:cs="Arial"/>
                            <w:b/>
                            <w:bCs/>
                            <w:color w:val="000000"/>
                            <w:sz w:val="36"/>
                            <w:szCs w:val="36"/>
                          </w:rPr>
                          <w:t>planning and repo</w:t>
                        </w:r>
                        <w:r>
                          <w:rPr>
                            <w:rFonts w:cs="Arial"/>
                            <w:b/>
                            <w:bCs/>
                            <w:color w:val="000000"/>
                            <w:sz w:val="36"/>
                            <w:szCs w:val="36"/>
                          </w:rPr>
                          <w:t>rting of e-</w:t>
                        </w:r>
                      </w:ins>
                      <w:ins w:id="15" w:author="Alimchandani, Mahesh" w:date="2016-01-14T09:01:00Z">
                        <w:r>
                          <w:rPr>
                            <w:rFonts w:cs="Arial"/>
                            <w:b/>
                            <w:bCs/>
                            <w:color w:val="000000"/>
                            <w:sz w:val="36"/>
                            <w:szCs w:val="36"/>
                          </w:rPr>
                          <w:t>N</w:t>
                        </w:r>
                      </w:ins>
                      <w:ins w:id="16" w:author="Alimchandani, Mahesh" w:date="2016-01-13T15:55:00Z">
                        <w:r>
                          <w:rPr>
                            <w:rFonts w:cs="Arial"/>
                            <w:b/>
                            <w:bCs/>
                            <w:color w:val="000000"/>
                            <w:sz w:val="36"/>
                            <w:szCs w:val="36"/>
                          </w:rPr>
                          <w:t>avigation testbeds</w:t>
                        </w:r>
                      </w:ins>
                    </w:p>
                    <w:p w14:paraId="7228E355" w14:textId="77777777" w:rsidR="008C46CC" w:rsidRDefault="008C46CC" w:rsidP="00460028">
                      <w:pPr>
                        <w:autoSpaceDE w:val="0"/>
                        <w:autoSpaceDN w:val="0"/>
                        <w:adjustRightInd w:val="0"/>
                        <w:jc w:val="center"/>
                        <w:rPr>
                          <w:ins w:id="17" w:author="Alimchandani, Mahesh" w:date="2016-01-13T15:55:00Z"/>
                          <w:rFonts w:cs="Arial"/>
                          <w:b/>
                          <w:bCs/>
                          <w:color w:val="000000"/>
                          <w:sz w:val="36"/>
                          <w:szCs w:val="36"/>
                        </w:rPr>
                      </w:pPr>
                    </w:p>
                    <w:p w14:paraId="25A6221A" w14:textId="77777777" w:rsidR="008C46CC" w:rsidRPr="0088277B" w:rsidDel="00CB52D3" w:rsidRDefault="008C46CC" w:rsidP="00460028">
                      <w:pPr>
                        <w:autoSpaceDE w:val="0"/>
                        <w:autoSpaceDN w:val="0"/>
                        <w:adjustRightInd w:val="0"/>
                        <w:jc w:val="center"/>
                        <w:rPr>
                          <w:del w:id="18" w:author="Alimchandani, Mahesh" w:date="2016-01-13T15:55:00Z"/>
                          <w:rFonts w:cs="Arial"/>
                          <w:b/>
                          <w:bCs/>
                          <w:color w:val="000000"/>
                          <w:sz w:val="36"/>
                          <w:szCs w:val="36"/>
                        </w:rPr>
                      </w:pPr>
                      <w:del w:id="19" w:author="Alimchandani, Mahesh" w:date="2016-01-13T15:55:00Z">
                        <w:r w:rsidDel="00CB52D3">
                          <w:rPr>
                            <w:rFonts w:cs="Arial"/>
                            <w:b/>
                            <w:bCs/>
                            <w:color w:val="000000"/>
                            <w:sz w:val="36"/>
                            <w:szCs w:val="36"/>
                          </w:rPr>
                          <w:delText xml:space="preserve">The </w:delText>
                        </w:r>
                        <w:r w:rsidRPr="00F565C0" w:rsidDel="00CB52D3">
                          <w:rPr>
                            <w:rFonts w:cs="Arial"/>
                            <w:b/>
                            <w:bCs/>
                            <w:color w:val="000000"/>
                            <w:sz w:val="36"/>
                            <w:szCs w:val="36"/>
                          </w:rPr>
                          <w:delText xml:space="preserve">planning </w:delText>
                        </w:r>
                        <w:r w:rsidDel="00CB52D3">
                          <w:rPr>
                            <w:rFonts w:cs="Arial"/>
                            <w:b/>
                            <w:bCs/>
                            <w:color w:val="000000"/>
                            <w:sz w:val="36"/>
                            <w:szCs w:val="36"/>
                          </w:rPr>
                          <w:delText xml:space="preserve">of e-navigation </w:delText>
                        </w:r>
                        <w:r w:rsidRPr="00F565C0" w:rsidDel="00CB52D3">
                          <w:rPr>
                            <w:rFonts w:cs="Arial"/>
                            <w:b/>
                            <w:bCs/>
                            <w:color w:val="000000"/>
                            <w:sz w:val="36"/>
                            <w:szCs w:val="36"/>
                          </w:rPr>
                          <w:delText>testbeds and reporting o</w:delText>
                        </w:r>
                        <w:r w:rsidDel="00CB52D3">
                          <w:rPr>
                            <w:rFonts w:cs="Arial"/>
                            <w:b/>
                            <w:bCs/>
                            <w:color w:val="000000"/>
                            <w:sz w:val="36"/>
                            <w:szCs w:val="36"/>
                          </w:rPr>
                          <w:delText>f</w:delText>
                        </w:r>
                        <w:r w:rsidRPr="00F565C0" w:rsidDel="00CB52D3">
                          <w:rPr>
                            <w:rFonts w:cs="Arial"/>
                            <w:b/>
                            <w:bCs/>
                            <w:color w:val="000000"/>
                            <w:sz w:val="36"/>
                            <w:szCs w:val="36"/>
                          </w:rPr>
                          <w:delText xml:space="preserve"> testbed results</w:delText>
                        </w:r>
                      </w:del>
                    </w:p>
                    <w:p w14:paraId="7176FA69" w14:textId="77777777" w:rsidR="008C46CC" w:rsidRDefault="008C46CC" w:rsidP="00460028">
                      <w:pPr>
                        <w:autoSpaceDE w:val="0"/>
                        <w:autoSpaceDN w:val="0"/>
                        <w:adjustRightInd w:val="0"/>
                        <w:jc w:val="center"/>
                        <w:rPr>
                          <w:rFonts w:cs="Arial"/>
                          <w:b/>
                          <w:bCs/>
                          <w:color w:val="000000"/>
                          <w:sz w:val="36"/>
                          <w:szCs w:val="36"/>
                        </w:rPr>
                      </w:pPr>
                    </w:p>
                    <w:p w14:paraId="7C718C78" w14:textId="77777777" w:rsidR="008C46CC" w:rsidRDefault="008C46CC" w:rsidP="008C46CC">
                      <w:pPr>
                        <w:autoSpaceDE w:val="0"/>
                        <w:autoSpaceDN w:val="0"/>
                        <w:adjustRightInd w:val="0"/>
                        <w:jc w:val="center"/>
                        <w:rPr>
                          <w:ins w:id="20" w:author="Alimchandani, Mahesh" w:date="2016-01-14T08:42:00Z"/>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2B26E163" w14:textId="77777777" w:rsidR="008C46CC" w:rsidRPr="0088277B" w:rsidDel="005D42CD" w:rsidRDefault="008C46CC">
                      <w:pPr>
                        <w:autoSpaceDE w:val="0"/>
                        <w:autoSpaceDN w:val="0"/>
                        <w:adjustRightInd w:val="0"/>
                        <w:jc w:val="center"/>
                        <w:rPr>
                          <w:del w:id="21" w:author="Alimchandani, Mahesh" w:date="2016-01-14T08:42:00Z"/>
                          <w:rFonts w:cs="Arial"/>
                          <w:b/>
                          <w:bCs/>
                          <w:color w:val="000000"/>
                          <w:sz w:val="36"/>
                          <w:szCs w:val="36"/>
                        </w:rPr>
                      </w:pPr>
                    </w:p>
                    <w:p w14:paraId="0DA16E4E" w14:textId="77777777" w:rsidR="008C46CC" w:rsidRPr="0088277B" w:rsidDel="005D42CD" w:rsidRDefault="008C46CC" w:rsidP="00460028">
                      <w:pPr>
                        <w:autoSpaceDE w:val="0"/>
                        <w:autoSpaceDN w:val="0"/>
                        <w:adjustRightInd w:val="0"/>
                        <w:jc w:val="center"/>
                        <w:rPr>
                          <w:del w:id="22" w:author="Alimchandani, Mahesh" w:date="2016-01-14T08:42:00Z"/>
                          <w:rFonts w:cs="Arial"/>
                          <w:b/>
                          <w:bCs/>
                          <w:color w:val="000000"/>
                          <w:sz w:val="36"/>
                          <w:szCs w:val="36"/>
                        </w:rPr>
                      </w:pPr>
                    </w:p>
                    <w:p w14:paraId="051169ED" w14:textId="77777777" w:rsidR="008C46CC" w:rsidRPr="0088277B" w:rsidRDefault="008C46CC" w:rsidP="005D42CD">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v:textbox>
              </v:shape>
            </w:pict>
          </mc:Fallback>
        </mc:AlternateContent>
      </w:r>
      <w:r w:rsidR="0088277B">
        <w:rPr>
          <w:noProof/>
          <w:lang w:val="en-IE" w:eastAsia="en-IE"/>
        </w:rPr>
        <mc:AlternateContent>
          <mc:Choice Requires="wps">
            <w:drawing>
              <wp:anchor distT="0" distB="0" distL="114300" distR="114300" simplePos="0" relativeHeight="251657728" behindDoc="0" locked="0" layoutInCell="1" allowOverlap="1" wp14:anchorId="51FF5AF9" wp14:editId="4C51DA93">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58FAE" w14:textId="77777777" w:rsidR="008C46CC" w:rsidRDefault="008C46CC"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F5AF9"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MYxA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J90kxj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4F158FAE" w14:textId="77777777" w:rsidR="008C46CC" w:rsidRDefault="008C46CC"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88277B">
        <w:rPr>
          <w:noProof/>
          <w:lang w:val="en-IE" w:eastAsia="en-IE"/>
        </w:rPr>
        <mc:AlternateContent>
          <mc:Choice Requires="wps">
            <w:drawing>
              <wp:anchor distT="0" distB="0" distL="114300" distR="114300" simplePos="0" relativeHeight="251659776" behindDoc="0" locked="0" layoutInCell="1" allowOverlap="1" wp14:anchorId="7B3B0441" wp14:editId="221F1D10">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B8614"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88277B">
        <w:rPr>
          <w:noProof/>
          <w:lang w:val="en-IE" w:eastAsia="en-IE"/>
        </w:rPr>
        <mc:AlternateContent>
          <mc:Choice Requires="wps">
            <w:drawing>
              <wp:anchor distT="0" distB="0" distL="114300" distR="114300" simplePos="0" relativeHeight="251660800" behindDoc="0" locked="0" layoutInCell="1" allowOverlap="1" wp14:anchorId="1EAAB493" wp14:editId="15DE2301">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219B0"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88277B">
        <w:rPr>
          <w:noProof/>
          <w:lang w:val="en-IE" w:eastAsia="en-IE"/>
        </w:rPr>
        <mc:AlternateContent>
          <mc:Choice Requires="wps">
            <w:drawing>
              <wp:anchor distT="0" distB="0" distL="114300" distR="114300" simplePos="0" relativeHeight="251658752" behindDoc="0" locked="0" layoutInCell="1" allowOverlap="1" wp14:anchorId="05F1884D" wp14:editId="1E06A886">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1D7" w14:textId="77777777" w:rsidR="008C46CC" w:rsidRDefault="008C46CC"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1884D"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jj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IwOOM/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71B631D7" w14:textId="77777777" w:rsidR="008C46CC" w:rsidRDefault="008C46CC"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88277B">
        <w:rPr>
          <w:noProof/>
          <w:lang w:val="en-IE" w:eastAsia="en-IE"/>
        </w:rPr>
        <mc:AlternateContent>
          <mc:Choice Requires="wps">
            <w:drawing>
              <wp:anchor distT="0" distB="0" distL="114300" distR="114300" simplePos="0" relativeHeight="251656704" behindDoc="0" locked="0" layoutInCell="1" allowOverlap="1" wp14:anchorId="007BD927" wp14:editId="1DCCC2B8">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B2ED8" w14:textId="77777777" w:rsidR="008C46CC" w:rsidRPr="00460028" w:rsidRDefault="008C46CC"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140D5E1" w14:textId="77777777" w:rsidR="008C46CC" w:rsidRDefault="008C46C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F5A0889" w14:textId="77777777" w:rsidR="008C46CC" w:rsidRDefault="008C46CC"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0C06238C" w14:textId="77777777" w:rsidR="008C46CC" w:rsidRDefault="008C46CC"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9"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0" w:history="1">
                              <w:r w:rsidRPr="00B5027B">
                                <w:rPr>
                                  <w:rStyle w:val="Hyperlink"/>
                                  <w:rFonts w:cs="Arial"/>
                                  <w:sz w:val="20"/>
                                  <w:szCs w:val="18"/>
                                  <w:lang w:val="fr-CA"/>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D927"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9yD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549yDvgIAAMIFAAAOAAAAAAAAAAAAAAAAAC4CAABkcnMvZTJvRG9jLnhtbFBLAQItABQABgAI&#10;AAAAIQChOP1k4QAAAA0BAAAPAAAAAAAAAAAAAAAAABgFAABkcnMvZG93bnJldi54bWxQSwUGAAAA&#10;AAQABADzAAAAJgYAAAAA&#10;" filled="f" fillcolor="#0c9" stroked="f">
                <v:textbox>
                  <w:txbxContent>
                    <w:p w14:paraId="0AFB2ED8" w14:textId="77777777" w:rsidR="008C46CC" w:rsidRPr="00460028" w:rsidRDefault="008C46CC"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140D5E1" w14:textId="77777777" w:rsidR="008C46CC" w:rsidRDefault="008C46C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F5A0889" w14:textId="77777777" w:rsidR="008C46CC" w:rsidRDefault="008C46CC"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0C06238C" w14:textId="77777777" w:rsidR="008C46CC" w:rsidRDefault="008C46CC"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11"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2" w:history="1">
                        <w:r w:rsidRPr="00B5027B">
                          <w:rPr>
                            <w:rStyle w:val="Hyperlink"/>
                            <w:rFonts w:cs="Arial"/>
                            <w:sz w:val="20"/>
                            <w:szCs w:val="18"/>
                            <w:lang w:val="fr-CA"/>
                          </w:rPr>
                          <w:t>www.iala-aism.org</w:t>
                        </w:r>
                      </w:hyperlink>
                    </w:p>
                  </w:txbxContent>
                </v:textbox>
              </v:shape>
            </w:pict>
          </mc:Fallback>
        </mc:AlternateContent>
      </w:r>
      <w:r w:rsidR="00460028" w:rsidRPr="00371BEF">
        <w:br w:type="page"/>
      </w:r>
      <w:r w:rsidR="009A2C02" w:rsidRPr="00371BEF">
        <w:lastRenderedPageBreak/>
        <w:t>Document Revisions</w:t>
      </w:r>
      <w:bookmarkEnd w:id="0"/>
      <w:bookmarkEnd w:id="1"/>
    </w:p>
    <w:p w14:paraId="6A711AA8"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9AA278C" w14:textId="77777777">
        <w:tc>
          <w:tcPr>
            <w:tcW w:w="1908" w:type="dxa"/>
          </w:tcPr>
          <w:p w14:paraId="1018993E"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1ABB9CD1"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2A7BC7BB"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4AB16EEA" w14:textId="77777777" w:rsidTr="00B534F2">
        <w:trPr>
          <w:trHeight w:val="851"/>
        </w:trPr>
        <w:tc>
          <w:tcPr>
            <w:tcW w:w="1908" w:type="dxa"/>
            <w:vAlign w:val="center"/>
          </w:tcPr>
          <w:p w14:paraId="3FBC252A" w14:textId="77777777" w:rsidR="00857962" w:rsidRPr="00371BEF" w:rsidRDefault="005E1275" w:rsidP="00A163D8">
            <w:pPr>
              <w:spacing w:before="60" w:after="60"/>
              <w:rPr>
                <w:highlight w:val="yellow"/>
              </w:rPr>
            </w:pPr>
            <w:ins w:id="23" w:author="Alimchandani, Mahesh" w:date="2016-01-13T16:04:00Z">
              <w:r>
                <w:rPr>
                  <w:highlight w:val="yellow"/>
                </w:rPr>
                <w:t>March 2016</w:t>
              </w:r>
            </w:ins>
          </w:p>
        </w:tc>
        <w:tc>
          <w:tcPr>
            <w:tcW w:w="3360" w:type="dxa"/>
            <w:vAlign w:val="center"/>
          </w:tcPr>
          <w:p w14:paraId="2FEA870A" w14:textId="77777777" w:rsidR="00857962" w:rsidRPr="00371BEF" w:rsidRDefault="005E1275" w:rsidP="00A163D8">
            <w:pPr>
              <w:spacing w:before="60" w:after="60"/>
              <w:rPr>
                <w:highlight w:val="yellow"/>
              </w:rPr>
            </w:pPr>
            <w:ins w:id="24" w:author="Alimchandani, Mahesh" w:date="2016-01-13T16:04:00Z">
              <w:r>
                <w:rPr>
                  <w:highlight w:val="yellow"/>
                </w:rPr>
                <w:t>Entire document</w:t>
              </w:r>
            </w:ins>
          </w:p>
        </w:tc>
        <w:tc>
          <w:tcPr>
            <w:tcW w:w="4161" w:type="dxa"/>
            <w:vAlign w:val="center"/>
          </w:tcPr>
          <w:p w14:paraId="534B48BF" w14:textId="77777777" w:rsidR="00CB52D3" w:rsidRDefault="006D504A" w:rsidP="00CB52D3">
            <w:pPr>
              <w:spacing w:before="60" w:after="60"/>
              <w:rPr>
                <w:ins w:id="25" w:author="Alimchandani, Mahesh" w:date="2016-01-13T16:04:00Z"/>
              </w:rPr>
            </w:pPr>
            <w:r>
              <w:t xml:space="preserve">Addition of guidance on </w:t>
            </w:r>
            <w:ins w:id="26" w:author="Alimchandani, Mahesh" w:date="2015-12-18T11:40:00Z">
              <w:r w:rsidR="00343066">
                <w:t xml:space="preserve">the </w:t>
              </w:r>
            </w:ins>
            <w:r>
              <w:t>planning</w:t>
            </w:r>
            <w:r w:rsidR="00EC3557">
              <w:t xml:space="preserve"> of testbeds</w:t>
            </w:r>
            <w:ins w:id="27" w:author="Alimchandani, Mahesh" w:date="2016-01-13T16:03:00Z">
              <w:r w:rsidR="00CB52D3">
                <w:t xml:space="preserve"> </w:t>
              </w:r>
            </w:ins>
            <w:ins w:id="28" w:author="Alimchandani, Mahesh" w:date="2016-01-13T16:04:00Z">
              <w:r w:rsidR="00CB52D3">
                <w:t xml:space="preserve">and </w:t>
              </w:r>
            </w:ins>
            <w:ins w:id="29" w:author="Alimchandani, Mahesh" w:date="2016-01-14T08:34:00Z">
              <w:r w:rsidR="005D42CD">
                <w:t xml:space="preserve">inclusion of </w:t>
              </w:r>
            </w:ins>
            <w:ins w:id="30" w:author="Alimchandani, Mahesh" w:date="2016-01-13T16:04:00Z">
              <w:r w:rsidR="005D42CD">
                <w:t>existing text</w:t>
              </w:r>
            </w:ins>
          </w:p>
          <w:p w14:paraId="0A32B77C" w14:textId="77777777" w:rsidR="00CB52D3" w:rsidRDefault="00CB52D3" w:rsidP="006D504A">
            <w:pPr>
              <w:spacing w:before="60" w:after="60"/>
              <w:rPr>
                <w:ins w:id="31" w:author="Alimchandani, Mahesh" w:date="2016-01-13T15:58:00Z"/>
              </w:rPr>
            </w:pPr>
            <w:ins w:id="32" w:author="Alimchandani, Mahesh" w:date="2016-01-13T16:03:00Z">
              <w:r>
                <w:t>from IALA Guideline # 1107</w:t>
              </w:r>
            </w:ins>
            <w:ins w:id="33" w:author="Alimchandani, Mahesh" w:date="2016-01-13T16:08:00Z">
              <w:r w:rsidR="005E1275">
                <w:t xml:space="preserve"> (Reporting of results of e-Navigation testbeds)</w:t>
              </w:r>
            </w:ins>
            <w:del w:id="34" w:author="Alimchandani, Mahesh" w:date="2016-01-13T16:03:00Z">
              <w:r w:rsidR="006D504A" w:rsidDel="00CB52D3">
                <w:delText xml:space="preserve">.  </w:delText>
              </w:r>
            </w:del>
            <w:ins w:id="35" w:author="Alimchandani, Mahesh" w:date="2016-01-13T15:58:00Z">
              <w:r>
                <w:t xml:space="preserve"> </w:t>
              </w:r>
            </w:ins>
          </w:p>
          <w:p w14:paraId="56B5B955" w14:textId="77777777" w:rsidR="005E1275" w:rsidRDefault="005E1275" w:rsidP="006D504A">
            <w:pPr>
              <w:spacing w:before="60" w:after="60"/>
              <w:rPr>
                <w:ins w:id="36" w:author="Alimchandani, Mahesh" w:date="2016-01-13T16:04:00Z"/>
              </w:rPr>
            </w:pPr>
          </w:p>
          <w:p w14:paraId="1493CEF1" w14:textId="77777777" w:rsidR="005E1275" w:rsidRDefault="006D504A" w:rsidP="006D504A">
            <w:pPr>
              <w:spacing w:before="60" w:after="60"/>
              <w:rPr>
                <w:ins w:id="37" w:author="Alimchandani, Mahesh" w:date="2016-01-13T16:04:00Z"/>
              </w:rPr>
            </w:pPr>
            <w:del w:id="38" w:author="Alimchandani, Mahesh" w:date="2016-01-13T16:04:00Z">
              <w:r w:rsidDel="00CB52D3">
                <w:delText xml:space="preserve">Rearranging existing text.  </w:delText>
              </w:r>
            </w:del>
            <w:del w:id="39" w:author="Alimchandani, Mahesh" w:date="2015-12-18T11:41:00Z">
              <w:r w:rsidDel="00343066">
                <w:delText>Overall</w:delText>
              </w:r>
            </w:del>
          </w:p>
          <w:p w14:paraId="0576BDF5" w14:textId="77777777" w:rsidR="005E1275" w:rsidRDefault="005E1275" w:rsidP="006D504A">
            <w:pPr>
              <w:spacing w:before="60" w:after="60"/>
              <w:rPr>
                <w:ins w:id="40" w:author="Alimchandani, Mahesh" w:date="2016-01-13T16:04:00Z"/>
              </w:rPr>
            </w:pPr>
          </w:p>
          <w:p w14:paraId="376221A4" w14:textId="77777777" w:rsidR="00857962" w:rsidRPr="00371BEF" w:rsidRDefault="006D504A">
            <w:pPr>
              <w:spacing w:before="60" w:after="60"/>
            </w:pPr>
            <w:del w:id="41" w:author="Alimchandani, Mahesh" w:date="2015-12-18T11:41:00Z">
              <w:r w:rsidDel="00343066">
                <w:delText xml:space="preserve"> </w:delText>
              </w:r>
            </w:del>
            <w:ins w:id="42" w:author="Alimchandani, Mahesh" w:date="2016-01-14T09:00:00Z">
              <w:r w:rsidR="008C46CC">
                <w:t>Part of the q</w:t>
              </w:r>
            </w:ins>
            <w:ins w:id="43" w:author="Alimchandani, Mahesh" w:date="2015-12-18T11:41:00Z">
              <w:r w:rsidR="00343066">
                <w:t xml:space="preserve">uadrennial </w:t>
              </w:r>
            </w:ins>
            <w:r>
              <w:t xml:space="preserve">review and update </w:t>
            </w:r>
            <w:ins w:id="44" w:author="Alimchandani, Mahesh" w:date="2016-01-14T09:00:00Z">
              <w:r w:rsidR="008C46CC">
                <w:t>of guidance documents</w:t>
              </w:r>
            </w:ins>
          </w:p>
        </w:tc>
      </w:tr>
      <w:tr w:rsidR="00857962" w:rsidRPr="00371BEF" w14:paraId="158FB732" w14:textId="77777777" w:rsidTr="00B534F2">
        <w:trPr>
          <w:trHeight w:val="851"/>
        </w:trPr>
        <w:tc>
          <w:tcPr>
            <w:tcW w:w="1908" w:type="dxa"/>
            <w:vAlign w:val="center"/>
          </w:tcPr>
          <w:p w14:paraId="13F8D4C9" w14:textId="77777777" w:rsidR="00857962" w:rsidRPr="00371BEF" w:rsidRDefault="00857962" w:rsidP="00A163D8">
            <w:pPr>
              <w:spacing w:before="60" w:after="60"/>
            </w:pPr>
          </w:p>
        </w:tc>
        <w:tc>
          <w:tcPr>
            <w:tcW w:w="3360" w:type="dxa"/>
            <w:vAlign w:val="center"/>
          </w:tcPr>
          <w:p w14:paraId="4C07EB53" w14:textId="77777777" w:rsidR="00857962" w:rsidRPr="00371BEF" w:rsidRDefault="00857962" w:rsidP="00A163D8">
            <w:pPr>
              <w:spacing w:before="60" w:after="60"/>
            </w:pPr>
          </w:p>
        </w:tc>
        <w:tc>
          <w:tcPr>
            <w:tcW w:w="4161" w:type="dxa"/>
            <w:vAlign w:val="center"/>
          </w:tcPr>
          <w:p w14:paraId="66DBB3DB" w14:textId="77777777" w:rsidR="00857962" w:rsidRPr="00371BEF" w:rsidRDefault="00857962" w:rsidP="00A163D8">
            <w:pPr>
              <w:spacing w:before="60" w:after="60"/>
            </w:pPr>
          </w:p>
        </w:tc>
      </w:tr>
      <w:tr w:rsidR="00857962" w:rsidRPr="00371BEF" w14:paraId="4361D596" w14:textId="77777777" w:rsidTr="00B534F2">
        <w:trPr>
          <w:trHeight w:val="851"/>
        </w:trPr>
        <w:tc>
          <w:tcPr>
            <w:tcW w:w="1908" w:type="dxa"/>
            <w:vAlign w:val="center"/>
          </w:tcPr>
          <w:p w14:paraId="4573BC73" w14:textId="77777777" w:rsidR="00857962" w:rsidRPr="00371BEF" w:rsidRDefault="00857962" w:rsidP="00A163D8">
            <w:pPr>
              <w:spacing w:before="60" w:after="60"/>
            </w:pPr>
          </w:p>
        </w:tc>
        <w:tc>
          <w:tcPr>
            <w:tcW w:w="3360" w:type="dxa"/>
            <w:vAlign w:val="center"/>
          </w:tcPr>
          <w:p w14:paraId="041165F7" w14:textId="77777777" w:rsidR="00857962" w:rsidRPr="00371BEF" w:rsidRDefault="00857962" w:rsidP="00A163D8">
            <w:pPr>
              <w:spacing w:before="60" w:after="60"/>
            </w:pPr>
          </w:p>
        </w:tc>
        <w:tc>
          <w:tcPr>
            <w:tcW w:w="4161" w:type="dxa"/>
            <w:vAlign w:val="center"/>
          </w:tcPr>
          <w:p w14:paraId="2A817492" w14:textId="77777777" w:rsidR="00857962" w:rsidRPr="00371BEF" w:rsidRDefault="00857962" w:rsidP="00A163D8">
            <w:pPr>
              <w:spacing w:before="60" w:after="60"/>
            </w:pPr>
          </w:p>
        </w:tc>
      </w:tr>
      <w:tr w:rsidR="00857962" w:rsidRPr="00371BEF" w14:paraId="329F79A3" w14:textId="77777777" w:rsidTr="00B534F2">
        <w:trPr>
          <w:trHeight w:val="851"/>
        </w:trPr>
        <w:tc>
          <w:tcPr>
            <w:tcW w:w="1908" w:type="dxa"/>
            <w:vAlign w:val="center"/>
          </w:tcPr>
          <w:p w14:paraId="1B4BBF73" w14:textId="77777777" w:rsidR="00857962" w:rsidRPr="00371BEF" w:rsidRDefault="00857962" w:rsidP="00A163D8">
            <w:pPr>
              <w:spacing w:before="60" w:after="60"/>
            </w:pPr>
          </w:p>
        </w:tc>
        <w:tc>
          <w:tcPr>
            <w:tcW w:w="3360" w:type="dxa"/>
            <w:vAlign w:val="center"/>
          </w:tcPr>
          <w:p w14:paraId="43FC5E18" w14:textId="77777777" w:rsidR="00857962" w:rsidRPr="00371BEF" w:rsidRDefault="00857962" w:rsidP="00A163D8">
            <w:pPr>
              <w:spacing w:before="60" w:after="60"/>
            </w:pPr>
          </w:p>
        </w:tc>
        <w:tc>
          <w:tcPr>
            <w:tcW w:w="4161" w:type="dxa"/>
            <w:vAlign w:val="center"/>
          </w:tcPr>
          <w:p w14:paraId="43B284DA" w14:textId="77777777" w:rsidR="00857962" w:rsidRPr="00371BEF" w:rsidRDefault="00857962" w:rsidP="00A163D8">
            <w:pPr>
              <w:spacing w:before="60" w:after="60"/>
            </w:pPr>
          </w:p>
        </w:tc>
      </w:tr>
      <w:tr w:rsidR="00857962" w:rsidRPr="00371BEF" w14:paraId="50DF78FF" w14:textId="77777777" w:rsidTr="00B534F2">
        <w:trPr>
          <w:trHeight w:val="851"/>
        </w:trPr>
        <w:tc>
          <w:tcPr>
            <w:tcW w:w="1908" w:type="dxa"/>
            <w:vAlign w:val="center"/>
          </w:tcPr>
          <w:p w14:paraId="2B0A1EE9" w14:textId="77777777" w:rsidR="00857962" w:rsidRPr="00371BEF" w:rsidRDefault="00857962" w:rsidP="00A163D8">
            <w:pPr>
              <w:spacing w:before="60" w:after="60"/>
            </w:pPr>
          </w:p>
        </w:tc>
        <w:tc>
          <w:tcPr>
            <w:tcW w:w="3360" w:type="dxa"/>
            <w:vAlign w:val="center"/>
          </w:tcPr>
          <w:p w14:paraId="3E508911" w14:textId="77777777" w:rsidR="00857962" w:rsidRPr="00371BEF" w:rsidRDefault="00857962" w:rsidP="00A163D8">
            <w:pPr>
              <w:spacing w:before="60" w:after="60"/>
            </w:pPr>
          </w:p>
        </w:tc>
        <w:tc>
          <w:tcPr>
            <w:tcW w:w="4161" w:type="dxa"/>
            <w:vAlign w:val="center"/>
          </w:tcPr>
          <w:p w14:paraId="32A72266" w14:textId="77777777" w:rsidR="00857962" w:rsidRPr="00371BEF" w:rsidRDefault="00857962" w:rsidP="00A163D8">
            <w:pPr>
              <w:spacing w:before="60" w:after="60"/>
            </w:pPr>
          </w:p>
        </w:tc>
      </w:tr>
      <w:tr w:rsidR="00857962" w:rsidRPr="00371BEF" w14:paraId="407DA978" w14:textId="77777777" w:rsidTr="00B534F2">
        <w:trPr>
          <w:trHeight w:val="851"/>
        </w:trPr>
        <w:tc>
          <w:tcPr>
            <w:tcW w:w="1908" w:type="dxa"/>
            <w:vAlign w:val="center"/>
          </w:tcPr>
          <w:p w14:paraId="2831B597" w14:textId="77777777" w:rsidR="00857962" w:rsidRPr="00371BEF" w:rsidRDefault="00857962" w:rsidP="00A163D8">
            <w:pPr>
              <w:spacing w:before="60" w:after="60"/>
            </w:pPr>
          </w:p>
        </w:tc>
        <w:tc>
          <w:tcPr>
            <w:tcW w:w="3360" w:type="dxa"/>
            <w:vAlign w:val="center"/>
          </w:tcPr>
          <w:p w14:paraId="16102B5D" w14:textId="77777777" w:rsidR="00857962" w:rsidRPr="00371BEF" w:rsidRDefault="00857962" w:rsidP="00A163D8">
            <w:pPr>
              <w:spacing w:before="60" w:after="60"/>
            </w:pPr>
          </w:p>
        </w:tc>
        <w:tc>
          <w:tcPr>
            <w:tcW w:w="4161" w:type="dxa"/>
            <w:vAlign w:val="center"/>
          </w:tcPr>
          <w:p w14:paraId="055C4988" w14:textId="77777777" w:rsidR="00857962" w:rsidRPr="00371BEF" w:rsidRDefault="00857962" w:rsidP="00A163D8">
            <w:pPr>
              <w:spacing w:before="60" w:after="60"/>
            </w:pPr>
          </w:p>
        </w:tc>
      </w:tr>
    </w:tbl>
    <w:p w14:paraId="2FDB29E0" w14:textId="77777777" w:rsidR="00460028" w:rsidRPr="00371BEF" w:rsidRDefault="00857962" w:rsidP="00371BEF">
      <w:pPr>
        <w:pStyle w:val="Title"/>
      </w:pPr>
      <w:r w:rsidRPr="00371BEF">
        <w:br w:type="page"/>
      </w:r>
      <w:bookmarkStart w:id="45" w:name="_Toc440525399"/>
      <w:bookmarkStart w:id="46" w:name="_Toc440533152"/>
      <w:r w:rsidR="00371BEF" w:rsidRPr="00371BEF">
        <w:lastRenderedPageBreak/>
        <w:t>Table of Contents</w:t>
      </w:r>
      <w:bookmarkEnd w:id="45"/>
      <w:bookmarkEnd w:id="46"/>
    </w:p>
    <w:p w14:paraId="05E24295" w14:textId="77777777" w:rsidR="001A0280" w:rsidRDefault="007379A8">
      <w:pPr>
        <w:pStyle w:val="TOC1"/>
        <w:rPr>
          <w:ins w:id="47" w:author="Alimchandani, Mahesh" w:date="2016-01-14T11:10:00Z"/>
          <w:rFonts w:asciiTheme="minorHAnsi" w:eastAsiaTheme="minorEastAsia" w:hAnsiTheme="minorHAnsi" w:cstheme="minorBidi"/>
          <w:b w:val="0"/>
          <w:bCs w:val="0"/>
          <w:caps w:val="0"/>
          <w:noProof/>
          <w:szCs w:val="22"/>
          <w:lang w:val="en-AU" w:eastAsia="en-AU"/>
        </w:rPr>
      </w:pPr>
      <w:r>
        <w:fldChar w:fldCharType="begin"/>
      </w:r>
      <w:r>
        <w:instrText xml:space="preserve"> TOC \o "3-3" \h \z \t "Heading 1,1,Heading 2,2,Annex,4,Appendix,5,Title,1" </w:instrText>
      </w:r>
      <w:r>
        <w:fldChar w:fldCharType="separate"/>
      </w:r>
      <w:ins w:id="48" w:author="Alimchandani, Mahesh" w:date="2016-01-14T11:10:00Z">
        <w:r w:rsidR="001A0280" w:rsidRPr="000B017F">
          <w:rPr>
            <w:rStyle w:val="Hyperlink"/>
            <w:noProof/>
          </w:rPr>
          <w:fldChar w:fldCharType="begin"/>
        </w:r>
        <w:r w:rsidR="001A0280" w:rsidRPr="000B017F">
          <w:rPr>
            <w:rStyle w:val="Hyperlink"/>
            <w:noProof/>
          </w:rPr>
          <w:instrText xml:space="preserve"> </w:instrText>
        </w:r>
        <w:r w:rsidR="001A0280">
          <w:rPr>
            <w:noProof/>
          </w:rPr>
          <w:instrText>HYPERLINK \l "_Toc440533151"</w:instrText>
        </w:r>
        <w:r w:rsidR="001A0280" w:rsidRPr="000B017F">
          <w:rPr>
            <w:rStyle w:val="Hyperlink"/>
            <w:noProof/>
          </w:rPr>
          <w:instrText xml:space="preserve"> </w:instrText>
        </w:r>
        <w:r w:rsidR="001A0280" w:rsidRPr="000B017F">
          <w:rPr>
            <w:rStyle w:val="Hyperlink"/>
            <w:noProof/>
          </w:rPr>
          <w:fldChar w:fldCharType="separate"/>
        </w:r>
        <w:r w:rsidR="001A0280" w:rsidRPr="000B017F">
          <w:rPr>
            <w:rStyle w:val="Hyperlink"/>
            <w:noProof/>
          </w:rPr>
          <w:t>Document Revisions</w:t>
        </w:r>
        <w:r w:rsidR="001A0280">
          <w:rPr>
            <w:noProof/>
            <w:webHidden/>
          </w:rPr>
          <w:tab/>
        </w:r>
        <w:r w:rsidR="001A0280">
          <w:rPr>
            <w:noProof/>
            <w:webHidden/>
          </w:rPr>
          <w:fldChar w:fldCharType="begin"/>
        </w:r>
        <w:r w:rsidR="001A0280">
          <w:rPr>
            <w:noProof/>
            <w:webHidden/>
          </w:rPr>
          <w:instrText xml:space="preserve"> PAGEREF _Toc440533151 \h </w:instrText>
        </w:r>
      </w:ins>
      <w:r w:rsidR="001A0280">
        <w:rPr>
          <w:noProof/>
          <w:webHidden/>
        </w:rPr>
      </w:r>
      <w:r w:rsidR="001A0280">
        <w:rPr>
          <w:noProof/>
          <w:webHidden/>
        </w:rPr>
        <w:fldChar w:fldCharType="separate"/>
      </w:r>
      <w:ins w:id="49" w:author="Alimchandani, Mahesh" w:date="2016-01-14T11:10:00Z">
        <w:r w:rsidR="001A0280">
          <w:rPr>
            <w:noProof/>
            <w:webHidden/>
          </w:rPr>
          <w:t>1</w:t>
        </w:r>
        <w:r w:rsidR="001A0280">
          <w:rPr>
            <w:noProof/>
            <w:webHidden/>
          </w:rPr>
          <w:fldChar w:fldCharType="end"/>
        </w:r>
        <w:r w:rsidR="001A0280" w:rsidRPr="000B017F">
          <w:rPr>
            <w:rStyle w:val="Hyperlink"/>
            <w:noProof/>
          </w:rPr>
          <w:fldChar w:fldCharType="end"/>
        </w:r>
      </w:ins>
    </w:p>
    <w:p w14:paraId="5420F730" w14:textId="77777777" w:rsidR="001A0280" w:rsidRDefault="001A0280">
      <w:pPr>
        <w:pStyle w:val="TOC1"/>
        <w:rPr>
          <w:ins w:id="50" w:author="Alimchandani, Mahesh" w:date="2016-01-14T11:10:00Z"/>
          <w:rFonts w:asciiTheme="minorHAnsi" w:eastAsiaTheme="minorEastAsia" w:hAnsiTheme="minorHAnsi" w:cstheme="minorBidi"/>
          <w:b w:val="0"/>
          <w:bCs w:val="0"/>
          <w:caps w:val="0"/>
          <w:noProof/>
          <w:szCs w:val="22"/>
          <w:lang w:val="en-AU" w:eastAsia="en-AU"/>
        </w:rPr>
      </w:pPr>
      <w:ins w:id="51"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"_Toc440533152"</w:instrText>
        </w:r>
        <w:r w:rsidRPr="000B017F">
          <w:rPr>
            <w:rStyle w:val="Hyperlink"/>
            <w:noProof/>
          </w:rPr>
          <w:instrText xml:space="preserve"> </w:instrText>
        </w:r>
        <w:r w:rsidRPr="000B017F">
          <w:rPr>
            <w:rStyle w:val="Hyperlink"/>
            <w:noProof/>
          </w:rPr>
          <w:fldChar w:fldCharType="separate"/>
        </w:r>
        <w:r w:rsidRPr="000B017F">
          <w:rPr>
            <w:rStyle w:val="Hyperlink"/>
            <w:noProof/>
          </w:rPr>
          <w:t>Table of Contents</w:t>
        </w:r>
        <w:r>
          <w:rPr>
            <w:noProof/>
            <w:webHidden/>
          </w:rPr>
          <w:tab/>
        </w:r>
        <w:r>
          <w:rPr>
            <w:noProof/>
            <w:webHidden/>
          </w:rPr>
          <w:fldChar w:fldCharType="begin"/>
        </w:r>
        <w:r>
          <w:rPr>
            <w:noProof/>
            <w:webHidden/>
          </w:rPr>
          <w:instrText xml:space="preserve"> PAGEREF _Toc440533152 \h </w:instrText>
        </w:r>
      </w:ins>
      <w:r>
        <w:rPr>
          <w:noProof/>
          <w:webHidden/>
        </w:rPr>
      </w:r>
      <w:r>
        <w:rPr>
          <w:noProof/>
          <w:webHidden/>
        </w:rPr>
        <w:fldChar w:fldCharType="separate"/>
      </w:r>
      <w:ins w:id="52" w:author="Alimchandani, Mahesh" w:date="2016-01-14T11:10:00Z">
        <w:r>
          <w:rPr>
            <w:noProof/>
            <w:webHidden/>
          </w:rPr>
          <w:t>3</w:t>
        </w:r>
        <w:r>
          <w:rPr>
            <w:noProof/>
            <w:webHidden/>
          </w:rPr>
          <w:fldChar w:fldCharType="end"/>
        </w:r>
        <w:r w:rsidRPr="000B017F">
          <w:rPr>
            <w:rStyle w:val="Hyperlink"/>
            <w:noProof/>
          </w:rPr>
          <w:fldChar w:fldCharType="end"/>
        </w:r>
      </w:ins>
    </w:p>
    <w:p w14:paraId="0FB7DAF6" w14:textId="77777777" w:rsidR="001A0280" w:rsidRDefault="001A0280">
      <w:pPr>
        <w:pStyle w:val="TOC1"/>
        <w:rPr>
          <w:ins w:id="53" w:author="Alimchandani, Mahesh" w:date="2016-01-14T11:10:00Z"/>
          <w:rFonts w:asciiTheme="minorHAnsi" w:eastAsiaTheme="minorEastAsia" w:hAnsiTheme="minorHAnsi" w:cstheme="minorBidi"/>
          <w:b w:val="0"/>
          <w:bCs w:val="0"/>
          <w:caps w:val="0"/>
          <w:noProof/>
          <w:szCs w:val="22"/>
          <w:lang w:val="en-AU" w:eastAsia="en-AU"/>
        </w:rPr>
      </w:pPr>
      <w:ins w:id="54"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"_Toc440533153"</w:instrText>
        </w:r>
        <w:r w:rsidRPr="000B017F">
          <w:rPr>
            <w:rStyle w:val="Hyperlink"/>
            <w:noProof/>
          </w:rPr>
          <w:instrText xml:space="preserve"> </w:instrText>
        </w:r>
        <w:r w:rsidRPr="000B017F">
          <w:rPr>
            <w:rStyle w:val="Hyperlink"/>
            <w:noProof/>
          </w:rPr>
          <w:fldChar w:fldCharType="separate"/>
        </w:r>
        <w:r w:rsidRPr="000B017F">
          <w:rPr>
            <w:rStyle w:val="Hyperlink"/>
            <w:noProof/>
          </w:rPr>
          <w:t>1</w:t>
        </w:r>
        <w:r>
          <w:rPr>
            <w:rFonts w:asciiTheme="minorHAnsi" w:eastAsiaTheme="minorEastAsia" w:hAnsiTheme="minorHAnsi" w:cstheme="minorBidi"/>
            <w:b w:val="0"/>
            <w:bCs w:val="0"/>
            <w:caps w:val="0"/>
            <w:noProof/>
            <w:szCs w:val="22"/>
            <w:lang w:val="en-AU" w:eastAsia="en-AU"/>
          </w:rPr>
          <w:tab/>
        </w:r>
        <w:r w:rsidRPr="000B017F">
          <w:rPr>
            <w:rStyle w:val="Hyperlink"/>
            <w:noProof/>
          </w:rPr>
          <w:t>INTRODUCTION</w:t>
        </w:r>
        <w:r>
          <w:rPr>
            <w:noProof/>
            <w:webHidden/>
          </w:rPr>
          <w:tab/>
        </w:r>
        <w:r>
          <w:rPr>
            <w:noProof/>
            <w:webHidden/>
          </w:rPr>
          <w:fldChar w:fldCharType="begin"/>
        </w:r>
        <w:r>
          <w:rPr>
            <w:noProof/>
            <w:webHidden/>
          </w:rPr>
          <w:instrText xml:space="preserve"> PAGEREF _Toc440533153 \h </w:instrText>
        </w:r>
      </w:ins>
      <w:r>
        <w:rPr>
          <w:noProof/>
          <w:webHidden/>
        </w:rPr>
      </w:r>
      <w:r>
        <w:rPr>
          <w:noProof/>
          <w:webHidden/>
        </w:rPr>
        <w:fldChar w:fldCharType="separate"/>
      </w:r>
      <w:ins w:id="55" w:author="Alimchandani, Mahesh" w:date="2016-01-14T11:10:00Z">
        <w:r>
          <w:rPr>
            <w:noProof/>
            <w:webHidden/>
          </w:rPr>
          <w:t>4</w:t>
        </w:r>
        <w:r>
          <w:rPr>
            <w:noProof/>
            <w:webHidden/>
          </w:rPr>
          <w:fldChar w:fldCharType="end"/>
        </w:r>
        <w:r w:rsidRPr="000B017F">
          <w:rPr>
            <w:rStyle w:val="Hyperlink"/>
            <w:noProof/>
          </w:rPr>
          <w:fldChar w:fldCharType="end"/>
        </w:r>
      </w:ins>
    </w:p>
    <w:p w14:paraId="1B57BFC6" w14:textId="77777777" w:rsidR="001A0280" w:rsidRDefault="001A0280">
      <w:pPr>
        <w:pStyle w:val="TOC1"/>
        <w:rPr>
          <w:ins w:id="56" w:author="Alimchandani, Mahesh" w:date="2016-01-14T11:10:00Z"/>
          <w:rFonts w:asciiTheme="minorHAnsi" w:eastAsiaTheme="minorEastAsia" w:hAnsiTheme="minorHAnsi" w:cstheme="minorBidi"/>
          <w:b w:val="0"/>
          <w:bCs w:val="0"/>
          <w:caps w:val="0"/>
          <w:noProof/>
          <w:szCs w:val="22"/>
          <w:lang w:val="en-AU" w:eastAsia="en-AU"/>
        </w:rPr>
      </w:pPr>
      <w:ins w:id="57"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"_Toc440533154"</w:instrText>
        </w:r>
        <w:r w:rsidRPr="000B017F">
          <w:rPr>
            <w:rStyle w:val="Hyperlink"/>
            <w:noProof/>
          </w:rPr>
          <w:instrText xml:space="preserve"> </w:instrText>
        </w:r>
        <w:r w:rsidRPr="000B017F">
          <w:rPr>
            <w:rStyle w:val="Hyperlink"/>
            <w:noProof/>
          </w:rPr>
          <w:fldChar w:fldCharType="separate"/>
        </w:r>
        <w:r w:rsidRPr="000B017F">
          <w:rPr>
            <w:rStyle w:val="Hyperlink"/>
            <w:noProof/>
          </w:rPr>
          <w:t>2</w:t>
        </w:r>
        <w:r>
          <w:rPr>
            <w:rFonts w:asciiTheme="minorHAnsi" w:eastAsiaTheme="minorEastAsia" w:hAnsiTheme="minorHAnsi" w:cstheme="minorBidi"/>
            <w:b w:val="0"/>
            <w:bCs w:val="0"/>
            <w:caps w:val="0"/>
            <w:noProof/>
            <w:szCs w:val="22"/>
            <w:lang w:val="en-AU" w:eastAsia="en-AU"/>
          </w:rPr>
          <w:tab/>
        </w:r>
        <w:r w:rsidRPr="000B017F">
          <w:rPr>
            <w:rStyle w:val="Hyperlink"/>
            <w:noProof/>
          </w:rPr>
          <w:t>scope of the guideline</w:t>
        </w:r>
        <w:r>
          <w:rPr>
            <w:noProof/>
            <w:webHidden/>
          </w:rPr>
          <w:tab/>
        </w:r>
        <w:r>
          <w:rPr>
            <w:noProof/>
            <w:webHidden/>
          </w:rPr>
          <w:fldChar w:fldCharType="begin"/>
        </w:r>
        <w:r>
          <w:rPr>
            <w:noProof/>
            <w:webHidden/>
          </w:rPr>
          <w:instrText xml:space="preserve"> PAGEREF _Toc440533154 \h </w:instrText>
        </w:r>
      </w:ins>
      <w:r>
        <w:rPr>
          <w:noProof/>
          <w:webHidden/>
        </w:rPr>
      </w:r>
      <w:r>
        <w:rPr>
          <w:noProof/>
          <w:webHidden/>
        </w:rPr>
        <w:fldChar w:fldCharType="separate"/>
      </w:r>
      <w:ins w:id="58" w:author="Alimchandani, Mahesh" w:date="2016-01-14T11:10:00Z">
        <w:r>
          <w:rPr>
            <w:noProof/>
            <w:webHidden/>
          </w:rPr>
          <w:t>4</w:t>
        </w:r>
        <w:r>
          <w:rPr>
            <w:noProof/>
            <w:webHidden/>
          </w:rPr>
          <w:fldChar w:fldCharType="end"/>
        </w:r>
        <w:r w:rsidRPr="000B017F">
          <w:rPr>
            <w:rStyle w:val="Hyperlink"/>
            <w:noProof/>
          </w:rPr>
          <w:fldChar w:fldCharType="end"/>
        </w:r>
      </w:ins>
    </w:p>
    <w:p w14:paraId="1064CF72" w14:textId="77777777" w:rsidR="001A0280" w:rsidRDefault="001A0280">
      <w:pPr>
        <w:pStyle w:val="TOC1"/>
        <w:rPr>
          <w:ins w:id="59" w:author="Alimchandani, Mahesh" w:date="2016-01-14T11:10:00Z"/>
          <w:rFonts w:asciiTheme="minorHAnsi" w:eastAsiaTheme="minorEastAsia" w:hAnsiTheme="minorHAnsi" w:cstheme="minorBidi"/>
          <w:b w:val="0"/>
          <w:bCs w:val="0"/>
          <w:caps w:val="0"/>
          <w:noProof/>
          <w:szCs w:val="22"/>
          <w:lang w:val="en-AU" w:eastAsia="en-AU"/>
        </w:rPr>
      </w:pPr>
      <w:ins w:id="60"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"_Toc440533155"</w:instrText>
        </w:r>
        <w:r w:rsidRPr="000B017F">
          <w:rPr>
            <w:rStyle w:val="Hyperlink"/>
            <w:noProof/>
          </w:rPr>
          <w:instrText xml:space="preserve"> </w:instrText>
        </w:r>
        <w:r w:rsidRPr="000B017F">
          <w:rPr>
            <w:rStyle w:val="Hyperlink"/>
            <w:noProof/>
          </w:rPr>
          <w:fldChar w:fldCharType="separate"/>
        </w:r>
        <w:r w:rsidRPr="000B017F">
          <w:rPr>
            <w:rStyle w:val="Hyperlink"/>
            <w:noProof/>
          </w:rPr>
          <w:t>3</w:t>
        </w:r>
        <w:r>
          <w:rPr>
            <w:rFonts w:asciiTheme="minorHAnsi" w:eastAsiaTheme="minorEastAsia" w:hAnsiTheme="minorHAnsi" w:cstheme="minorBidi"/>
            <w:b w:val="0"/>
            <w:bCs w:val="0"/>
            <w:caps w:val="0"/>
            <w:noProof/>
            <w:szCs w:val="22"/>
            <w:lang w:val="en-AU" w:eastAsia="en-AU"/>
          </w:rPr>
          <w:tab/>
        </w:r>
        <w:r w:rsidRPr="000B017F">
          <w:rPr>
            <w:rStyle w:val="Hyperlink"/>
            <w:noProof/>
          </w:rPr>
          <w:t>TESTBEDS</w:t>
        </w:r>
        <w:r>
          <w:rPr>
            <w:noProof/>
            <w:webHidden/>
          </w:rPr>
          <w:tab/>
        </w:r>
        <w:r>
          <w:rPr>
            <w:noProof/>
            <w:webHidden/>
          </w:rPr>
          <w:fldChar w:fldCharType="begin"/>
        </w:r>
        <w:r>
          <w:rPr>
            <w:noProof/>
            <w:webHidden/>
          </w:rPr>
          <w:instrText xml:space="preserve"> PAGEREF _Toc440533155 \h </w:instrText>
        </w:r>
      </w:ins>
      <w:r>
        <w:rPr>
          <w:noProof/>
          <w:webHidden/>
        </w:rPr>
      </w:r>
      <w:r>
        <w:rPr>
          <w:noProof/>
          <w:webHidden/>
        </w:rPr>
        <w:fldChar w:fldCharType="separate"/>
      </w:r>
      <w:ins w:id="61" w:author="Alimchandani, Mahesh" w:date="2016-01-14T11:10:00Z">
        <w:r>
          <w:rPr>
            <w:noProof/>
            <w:webHidden/>
          </w:rPr>
          <w:t>4</w:t>
        </w:r>
        <w:r>
          <w:rPr>
            <w:noProof/>
            <w:webHidden/>
          </w:rPr>
          <w:fldChar w:fldCharType="end"/>
        </w:r>
        <w:r w:rsidRPr="000B017F">
          <w:rPr>
            <w:rStyle w:val="Hyperlink"/>
            <w:noProof/>
          </w:rPr>
          <w:fldChar w:fldCharType="end"/>
        </w:r>
      </w:ins>
    </w:p>
    <w:p w14:paraId="06770AF4" w14:textId="77777777" w:rsidR="001A0280" w:rsidRDefault="001A0280">
      <w:pPr>
        <w:pStyle w:val="TOC1"/>
        <w:rPr>
          <w:ins w:id="62" w:author="Alimchandani, Mahesh" w:date="2016-01-14T11:10:00Z"/>
          <w:rFonts w:asciiTheme="minorHAnsi" w:eastAsiaTheme="minorEastAsia" w:hAnsiTheme="minorHAnsi" w:cstheme="minorBidi"/>
          <w:b w:val="0"/>
          <w:bCs w:val="0"/>
          <w:caps w:val="0"/>
          <w:noProof/>
          <w:szCs w:val="22"/>
          <w:lang w:val="en-AU" w:eastAsia="en-AU"/>
        </w:rPr>
      </w:pPr>
      <w:ins w:id="63"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"_Toc440533156"</w:instrText>
        </w:r>
        <w:r w:rsidRPr="000B017F">
          <w:rPr>
            <w:rStyle w:val="Hyperlink"/>
            <w:noProof/>
          </w:rPr>
          <w:instrText xml:space="preserve"> </w:instrText>
        </w:r>
        <w:r w:rsidRPr="000B017F">
          <w:rPr>
            <w:rStyle w:val="Hyperlink"/>
            <w:noProof/>
          </w:rPr>
          <w:fldChar w:fldCharType="separate"/>
        </w:r>
        <w:r w:rsidRPr="000B017F">
          <w:rPr>
            <w:rStyle w:val="Hyperlink"/>
            <w:noProof/>
          </w:rPr>
          <w:t>4</w:t>
        </w:r>
        <w:r>
          <w:rPr>
            <w:rFonts w:asciiTheme="minorHAnsi" w:eastAsiaTheme="minorEastAsia" w:hAnsiTheme="minorHAnsi" w:cstheme="minorBidi"/>
            <w:b w:val="0"/>
            <w:bCs w:val="0"/>
            <w:caps w:val="0"/>
            <w:noProof/>
            <w:szCs w:val="22"/>
            <w:lang w:val="en-AU" w:eastAsia="en-AU"/>
          </w:rPr>
          <w:tab/>
        </w:r>
        <w:r w:rsidRPr="000B017F">
          <w:rPr>
            <w:rStyle w:val="Hyperlink"/>
            <w:noProof/>
          </w:rPr>
          <w:t>Planning of testbeds</w:t>
        </w:r>
        <w:r>
          <w:rPr>
            <w:noProof/>
            <w:webHidden/>
          </w:rPr>
          <w:tab/>
        </w:r>
        <w:r>
          <w:rPr>
            <w:noProof/>
            <w:webHidden/>
          </w:rPr>
          <w:fldChar w:fldCharType="begin"/>
        </w:r>
        <w:r>
          <w:rPr>
            <w:noProof/>
            <w:webHidden/>
          </w:rPr>
          <w:instrText xml:space="preserve"> PAGEREF _Toc440533156 \h </w:instrText>
        </w:r>
      </w:ins>
      <w:r>
        <w:rPr>
          <w:noProof/>
          <w:webHidden/>
        </w:rPr>
      </w:r>
      <w:r>
        <w:rPr>
          <w:noProof/>
          <w:webHidden/>
        </w:rPr>
        <w:fldChar w:fldCharType="separate"/>
      </w:r>
      <w:ins w:id="64" w:author="Alimchandani, Mahesh" w:date="2016-01-14T11:10:00Z">
        <w:r>
          <w:rPr>
            <w:noProof/>
            <w:webHidden/>
          </w:rPr>
          <w:t>4</w:t>
        </w:r>
        <w:r>
          <w:rPr>
            <w:noProof/>
            <w:webHidden/>
          </w:rPr>
          <w:fldChar w:fldCharType="end"/>
        </w:r>
        <w:r w:rsidRPr="000B017F">
          <w:rPr>
            <w:rStyle w:val="Hyperlink"/>
            <w:noProof/>
          </w:rPr>
          <w:fldChar w:fldCharType="end"/>
        </w:r>
      </w:ins>
    </w:p>
    <w:p w14:paraId="1FEBF182" w14:textId="77777777" w:rsidR="001A0280" w:rsidRDefault="001A0280">
      <w:pPr>
        <w:pStyle w:val="TOC2"/>
        <w:rPr>
          <w:ins w:id="65" w:author="Alimchandani, Mahesh" w:date="2016-01-14T11:10:00Z"/>
          <w:rFonts w:asciiTheme="minorHAnsi" w:eastAsiaTheme="minorEastAsia" w:hAnsiTheme="minorHAnsi" w:cstheme="minorBidi"/>
          <w:bCs w:val="0"/>
          <w:noProof/>
          <w:szCs w:val="22"/>
          <w:lang w:val="en-AU" w:eastAsia="en-AU"/>
        </w:rPr>
      </w:pPr>
      <w:ins w:id="66"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"_Toc440533157"</w:instrText>
        </w:r>
        <w:r w:rsidRPr="000B017F">
          <w:rPr>
            <w:rStyle w:val="Hyperlink"/>
            <w:noProof/>
          </w:rPr>
          <w:instrText xml:space="preserve"> </w:instrText>
        </w:r>
        <w:r w:rsidRPr="000B017F">
          <w:rPr>
            <w:rStyle w:val="Hyperlink"/>
            <w:noProof/>
          </w:rPr>
          <w:fldChar w:fldCharType="separate"/>
        </w:r>
        <w:r w:rsidRPr="000B017F">
          <w:rPr>
            <w:rStyle w:val="Hyperlink"/>
            <w:noProof/>
            <w:lang w:eastAsia="de-DE"/>
          </w:rPr>
          <w:t>4.1</w:t>
        </w:r>
        <w:r>
          <w:rPr>
            <w:rFonts w:asciiTheme="minorHAnsi" w:eastAsiaTheme="minorEastAsia" w:hAnsiTheme="minorHAnsi" w:cstheme="minorBidi"/>
            <w:bCs w:val="0"/>
            <w:noProof/>
            <w:szCs w:val="22"/>
            <w:lang w:val="en-AU" w:eastAsia="en-AU"/>
          </w:rPr>
          <w:tab/>
        </w:r>
        <w:r w:rsidRPr="000B017F">
          <w:rPr>
            <w:rStyle w:val="Hyperlink"/>
            <w:noProof/>
          </w:rPr>
          <w:t>Considerations when planning an e-navigation testbed</w:t>
        </w:r>
        <w:r>
          <w:rPr>
            <w:noProof/>
            <w:webHidden/>
          </w:rPr>
          <w:tab/>
        </w:r>
        <w:r>
          <w:rPr>
            <w:noProof/>
            <w:webHidden/>
          </w:rPr>
          <w:fldChar w:fldCharType="begin"/>
        </w:r>
        <w:r>
          <w:rPr>
            <w:noProof/>
            <w:webHidden/>
          </w:rPr>
          <w:instrText xml:space="preserve"> PAGEREF _Toc440533157 \h </w:instrText>
        </w:r>
      </w:ins>
      <w:r>
        <w:rPr>
          <w:noProof/>
          <w:webHidden/>
        </w:rPr>
      </w:r>
      <w:r>
        <w:rPr>
          <w:noProof/>
          <w:webHidden/>
        </w:rPr>
        <w:fldChar w:fldCharType="separate"/>
      </w:r>
      <w:ins w:id="67" w:author="Alimchandani, Mahesh" w:date="2016-01-14T11:10:00Z">
        <w:r>
          <w:rPr>
            <w:noProof/>
            <w:webHidden/>
          </w:rPr>
          <w:t>5</w:t>
        </w:r>
        <w:r>
          <w:rPr>
            <w:noProof/>
            <w:webHidden/>
          </w:rPr>
          <w:fldChar w:fldCharType="end"/>
        </w:r>
        <w:r w:rsidRPr="000B017F">
          <w:rPr>
            <w:rStyle w:val="Hyperlink"/>
            <w:noProof/>
          </w:rPr>
          <w:fldChar w:fldCharType="end"/>
        </w:r>
      </w:ins>
    </w:p>
    <w:p w14:paraId="399CCAEA" w14:textId="77777777" w:rsidR="001A0280" w:rsidRDefault="001A0280">
      <w:pPr>
        <w:pStyle w:val="TOC2"/>
        <w:rPr>
          <w:ins w:id="68" w:author="Alimchandani, Mahesh" w:date="2016-01-14T11:10:00Z"/>
          <w:rFonts w:asciiTheme="minorHAnsi" w:eastAsiaTheme="minorEastAsia" w:hAnsiTheme="minorHAnsi" w:cstheme="minorBidi"/>
          <w:bCs w:val="0"/>
          <w:noProof/>
          <w:szCs w:val="22"/>
          <w:lang w:val="en-AU" w:eastAsia="en-AU"/>
        </w:rPr>
      </w:pPr>
      <w:ins w:id="69"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"_Toc440533158"</w:instrText>
        </w:r>
        <w:r w:rsidRPr="000B017F">
          <w:rPr>
            <w:rStyle w:val="Hyperlink"/>
            <w:noProof/>
          </w:rPr>
          <w:instrText xml:space="preserve"> </w:instrText>
        </w:r>
        <w:r w:rsidRPr="000B017F">
          <w:rPr>
            <w:rStyle w:val="Hyperlink"/>
            <w:noProof/>
          </w:rPr>
          <w:fldChar w:fldCharType="separate"/>
        </w:r>
        <w:r w:rsidRPr="000B017F">
          <w:rPr>
            <w:rStyle w:val="Hyperlink"/>
            <w:noProof/>
            <w:lang w:eastAsia="de-DE"/>
          </w:rPr>
          <w:t>4.2</w:t>
        </w:r>
        <w:r>
          <w:rPr>
            <w:rFonts w:asciiTheme="minorHAnsi" w:eastAsiaTheme="minorEastAsia" w:hAnsiTheme="minorHAnsi" w:cstheme="minorBidi"/>
            <w:bCs w:val="0"/>
            <w:noProof/>
            <w:szCs w:val="22"/>
            <w:lang w:val="en-AU" w:eastAsia="en-AU"/>
          </w:rPr>
          <w:tab/>
        </w:r>
        <w:r w:rsidRPr="000B017F">
          <w:rPr>
            <w:rStyle w:val="Hyperlink"/>
            <w:noProof/>
            <w:lang w:eastAsia="de-DE"/>
          </w:rPr>
          <w:t>Design a testbed</w:t>
        </w:r>
        <w:r>
          <w:rPr>
            <w:noProof/>
            <w:webHidden/>
          </w:rPr>
          <w:tab/>
        </w:r>
        <w:r>
          <w:rPr>
            <w:noProof/>
            <w:webHidden/>
          </w:rPr>
          <w:fldChar w:fldCharType="begin"/>
        </w:r>
        <w:r>
          <w:rPr>
            <w:noProof/>
            <w:webHidden/>
          </w:rPr>
          <w:instrText xml:space="preserve"> PAGEREF _Toc440533158 \h </w:instrText>
        </w:r>
      </w:ins>
      <w:r>
        <w:rPr>
          <w:noProof/>
          <w:webHidden/>
        </w:rPr>
      </w:r>
      <w:r>
        <w:rPr>
          <w:noProof/>
          <w:webHidden/>
        </w:rPr>
        <w:fldChar w:fldCharType="separate"/>
      </w:r>
      <w:ins w:id="70" w:author="Alimchandani, Mahesh" w:date="2016-01-14T11:10:00Z">
        <w:r>
          <w:rPr>
            <w:noProof/>
            <w:webHidden/>
          </w:rPr>
          <w:t>6</w:t>
        </w:r>
        <w:r>
          <w:rPr>
            <w:noProof/>
            <w:webHidden/>
          </w:rPr>
          <w:fldChar w:fldCharType="end"/>
        </w:r>
        <w:r w:rsidRPr="000B017F">
          <w:rPr>
            <w:rStyle w:val="Hyperlink"/>
            <w:noProof/>
          </w:rPr>
          <w:fldChar w:fldCharType="end"/>
        </w:r>
      </w:ins>
    </w:p>
    <w:p w14:paraId="4F213FCF" w14:textId="77777777" w:rsidR="001A0280" w:rsidRDefault="001A0280">
      <w:pPr>
        <w:pStyle w:val="TOC2"/>
        <w:rPr>
          <w:ins w:id="71" w:author="Alimchandani, Mahesh" w:date="2016-01-14T11:10:00Z"/>
          <w:rFonts w:asciiTheme="minorHAnsi" w:eastAsiaTheme="minorEastAsia" w:hAnsiTheme="minorHAnsi" w:cstheme="minorBidi"/>
          <w:bCs w:val="0"/>
          <w:noProof/>
          <w:szCs w:val="22"/>
          <w:lang w:val="en-AU" w:eastAsia="en-AU"/>
        </w:rPr>
      </w:pPr>
      <w:ins w:id="72"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"_Toc440533159"</w:instrText>
        </w:r>
        <w:r w:rsidRPr="000B017F">
          <w:rPr>
            <w:rStyle w:val="Hyperlink"/>
            <w:noProof/>
          </w:rPr>
          <w:instrText xml:space="preserve"> </w:instrText>
        </w:r>
        <w:r w:rsidRPr="000B017F">
          <w:rPr>
            <w:rStyle w:val="Hyperlink"/>
            <w:noProof/>
          </w:rPr>
          <w:fldChar w:fldCharType="separate"/>
        </w:r>
        <w:r w:rsidRPr="000B017F">
          <w:rPr>
            <w:rStyle w:val="Hyperlink"/>
            <w:noProof/>
          </w:rPr>
          <w:t>4.3</w:t>
        </w:r>
        <w:r>
          <w:rPr>
            <w:rFonts w:asciiTheme="minorHAnsi" w:eastAsiaTheme="minorEastAsia" w:hAnsiTheme="minorHAnsi" w:cstheme="minorBidi"/>
            <w:bCs w:val="0"/>
            <w:noProof/>
            <w:szCs w:val="22"/>
            <w:lang w:val="en-AU" w:eastAsia="en-AU"/>
          </w:rPr>
          <w:tab/>
        </w:r>
        <w:r w:rsidRPr="000B017F">
          <w:rPr>
            <w:rStyle w:val="Hyperlink"/>
            <w:noProof/>
          </w:rPr>
          <w:t>Planning of tests</w:t>
        </w:r>
        <w:r>
          <w:rPr>
            <w:noProof/>
            <w:webHidden/>
          </w:rPr>
          <w:tab/>
        </w:r>
        <w:r>
          <w:rPr>
            <w:noProof/>
            <w:webHidden/>
          </w:rPr>
          <w:fldChar w:fldCharType="begin"/>
        </w:r>
        <w:r>
          <w:rPr>
            <w:noProof/>
            <w:webHidden/>
          </w:rPr>
          <w:instrText xml:space="preserve"> PAGEREF _Toc440533159 \h </w:instrText>
        </w:r>
      </w:ins>
      <w:r>
        <w:rPr>
          <w:noProof/>
          <w:webHidden/>
        </w:rPr>
      </w:r>
      <w:r>
        <w:rPr>
          <w:noProof/>
          <w:webHidden/>
        </w:rPr>
        <w:fldChar w:fldCharType="separate"/>
      </w:r>
      <w:ins w:id="73" w:author="Alimchandani, Mahesh" w:date="2016-01-14T11:10:00Z">
        <w:r>
          <w:rPr>
            <w:noProof/>
            <w:webHidden/>
          </w:rPr>
          <w:t>7</w:t>
        </w:r>
        <w:r>
          <w:rPr>
            <w:noProof/>
            <w:webHidden/>
          </w:rPr>
          <w:fldChar w:fldCharType="end"/>
        </w:r>
        <w:r w:rsidRPr="000B017F">
          <w:rPr>
            <w:rStyle w:val="Hyperlink"/>
            <w:noProof/>
          </w:rPr>
          <w:fldChar w:fldCharType="end"/>
        </w:r>
      </w:ins>
    </w:p>
    <w:p w14:paraId="4999C902" w14:textId="77777777" w:rsidR="001A0280" w:rsidRDefault="001A0280">
      <w:pPr>
        <w:pStyle w:val="TOC2"/>
        <w:rPr>
          <w:ins w:id="74" w:author="Alimchandani, Mahesh" w:date="2016-01-14T11:10:00Z"/>
          <w:rFonts w:asciiTheme="minorHAnsi" w:eastAsiaTheme="minorEastAsia" w:hAnsiTheme="minorHAnsi" w:cstheme="minorBidi"/>
          <w:bCs w:val="0"/>
          <w:noProof/>
          <w:szCs w:val="22"/>
          <w:lang w:val="en-AU" w:eastAsia="en-AU"/>
        </w:rPr>
      </w:pPr>
      <w:ins w:id="75"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"_Toc440533160"</w:instrText>
        </w:r>
        <w:r w:rsidRPr="000B017F">
          <w:rPr>
            <w:rStyle w:val="Hyperlink"/>
            <w:noProof/>
          </w:rPr>
          <w:instrText xml:space="preserve"> </w:instrText>
        </w:r>
        <w:r w:rsidRPr="000B017F">
          <w:rPr>
            <w:rStyle w:val="Hyperlink"/>
            <w:noProof/>
          </w:rPr>
          <w:fldChar w:fldCharType="separate"/>
        </w:r>
        <w:r w:rsidRPr="000B017F">
          <w:rPr>
            <w:rStyle w:val="Hyperlink"/>
            <w:noProof/>
          </w:rPr>
          <w:t>4.4</w:t>
        </w:r>
        <w:r>
          <w:rPr>
            <w:rFonts w:asciiTheme="minorHAnsi" w:eastAsiaTheme="minorEastAsia" w:hAnsiTheme="minorHAnsi" w:cstheme="minorBidi"/>
            <w:bCs w:val="0"/>
            <w:noProof/>
            <w:szCs w:val="22"/>
            <w:lang w:val="en-AU" w:eastAsia="en-AU"/>
          </w:rPr>
          <w:tab/>
        </w:r>
        <w:r w:rsidRPr="000B017F">
          <w:rPr>
            <w:rStyle w:val="Hyperlink"/>
            <w:noProof/>
          </w:rPr>
          <w:t>Analysis of results of test cases</w:t>
        </w:r>
        <w:r>
          <w:rPr>
            <w:noProof/>
            <w:webHidden/>
          </w:rPr>
          <w:tab/>
        </w:r>
        <w:r>
          <w:rPr>
            <w:noProof/>
            <w:webHidden/>
          </w:rPr>
          <w:fldChar w:fldCharType="begin"/>
        </w:r>
        <w:r>
          <w:rPr>
            <w:noProof/>
            <w:webHidden/>
          </w:rPr>
          <w:instrText xml:space="preserve"> PAGEREF _Toc440533160 \h </w:instrText>
        </w:r>
      </w:ins>
      <w:r>
        <w:rPr>
          <w:noProof/>
          <w:webHidden/>
        </w:rPr>
      </w:r>
      <w:r>
        <w:rPr>
          <w:noProof/>
          <w:webHidden/>
        </w:rPr>
        <w:fldChar w:fldCharType="separate"/>
      </w:r>
      <w:ins w:id="76" w:author="Alimchandani, Mahesh" w:date="2016-01-14T11:10:00Z">
        <w:r>
          <w:rPr>
            <w:noProof/>
            <w:webHidden/>
          </w:rPr>
          <w:t>7</w:t>
        </w:r>
        <w:r>
          <w:rPr>
            <w:noProof/>
            <w:webHidden/>
          </w:rPr>
          <w:fldChar w:fldCharType="end"/>
        </w:r>
        <w:r w:rsidRPr="000B017F">
          <w:rPr>
            <w:rStyle w:val="Hyperlink"/>
            <w:noProof/>
          </w:rPr>
          <w:fldChar w:fldCharType="end"/>
        </w:r>
      </w:ins>
    </w:p>
    <w:p w14:paraId="2BC11F47" w14:textId="77777777" w:rsidR="001A0280" w:rsidRDefault="001A0280">
      <w:pPr>
        <w:pStyle w:val="TOC1"/>
        <w:rPr>
          <w:ins w:id="77" w:author="Alimchandani, Mahesh" w:date="2016-01-14T11:10:00Z"/>
          <w:rFonts w:asciiTheme="minorHAnsi" w:eastAsiaTheme="minorEastAsia" w:hAnsiTheme="minorHAnsi" w:cstheme="minorBidi"/>
          <w:b w:val="0"/>
          <w:bCs w:val="0"/>
          <w:caps w:val="0"/>
          <w:noProof/>
          <w:szCs w:val="22"/>
          <w:lang w:val="en-AU" w:eastAsia="en-AU"/>
        </w:rPr>
      </w:pPr>
      <w:ins w:id="78" w:author="Alimchandani, Mahesh" w:date="2016-01-14T11:10:00Z">
        <w:r w:rsidRPr="000B017F">
          <w:rPr>
            <w:rStyle w:val="Hyperlink"/>
            <w:noProof/>
          </w:rPr>
          <w:fldChar w:fldCharType="begin"/>
        </w:r>
        <w:r w:rsidRPr="000B017F">
          <w:rPr>
            <w:rStyle w:val="Hyperlink"/>
            <w:noProof/>
          </w:rPr>
          <w:instrText xml:space="preserve"> </w:instrText>
        </w:r>
        <w:r>
          <w:rPr>
            <w:noProof/>
          </w:rPr>
          <w:instrText>HYPERLINK \l "_Toc440533161"</w:instrText>
        </w:r>
        <w:r w:rsidRPr="000B017F">
          <w:rPr>
            <w:rStyle w:val="Hyperlink"/>
            <w:noProof/>
          </w:rPr>
          <w:instrText xml:space="preserve"> </w:instrText>
        </w:r>
        <w:r w:rsidRPr="000B017F">
          <w:rPr>
            <w:rStyle w:val="Hyperlink"/>
            <w:noProof/>
          </w:rPr>
          <w:fldChar w:fldCharType="separate"/>
        </w:r>
        <w:r w:rsidRPr="000B017F">
          <w:rPr>
            <w:rStyle w:val="Hyperlink"/>
            <w:noProof/>
          </w:rPr>
          <w:t>5</w:t>
        </w:r>
        <w:r>
          <w:rPr>
            <w:rFonts w:asciiTheme="minorHAnsi" w:eastAsiaTheme="minorEastAsia" w:hAnsiTheme="minorHAnsi" w:cstheme="minorBidi"/>
            <w:b w:val="0"/>
            <w:bCs w:val="0"/>
            <w:caps w:val="0"/>
            <w:noProof/>
            <w:szCs w:val="22"/>
            <w:lang w:val="en-AU" w:eastAsia="en-AU"/>
          </w:rPr>
          <w:tab/>
        </w:r>
        <w:r w:rsidRPr="000B017F">
          <w:rPr>
            <w:rStyle w:val="Hyperlink"/>
            <w:noProof/>
          </w:rPr>
          <w:t>harmonisation of REPORTING of Testbed RESULTs</w:t>
        </w:r>
        <w:r>
          <w:rPr>
            <w:noProof/>
            <w:webHidden/>
          </w:rPr>
          <w:tab/>
        </w:r>
        <w:r>
          <w:rPr>
            <w:noProof/>
            <w:webHidden/>
          </w:rPr>
          <w:fldChar w:fldCharType="begin"/>
        </w:r>
        <w:r>
          <w:rPr>
            <w:noProof/>
            <w:webHidden/>
          </w:rPr>
          <w:instrText xml:space="preserve"> PAGEREF _Toc440533161 \h </w:instrText>
        </w:r>
      </w:ins>
      <w:r>
        <w:rPr>
          <w:noProof/>
          <w:webHidden/>
        </w:rPr>
      </w:r>
      <w:r>
        <w:rPr>
          <w:noProof/>
          <w:webHidden/>
        </w:rPr>
        <w:fldChar w:fldCharType="separate"/>
      </w:r>
      <w:ins w:id="79" w:author="Alimchandani, Mahesh" w:date="2016-01-14T11:10:00Z">
        <w:r>
          <w:rPr>
            <w:noProof/>
            <w:webHidden/>
          </w:rPr>
          <w:t>7</w:t>
        </w:r>
        <w:r>
          <w:rPr>
            <w:noProof/>
            <w:webHidden/>
          </w:rPr>
          <w:fldChar w:fldCharType="end"/>
        </w:r>
        <w:r w:rsidRPr="000B017F">
          <w:rPr>
            <w:rStyle w:val="Hyperlink"/>
            <w:noProof/>
          </w:rPr>
          <w:fldChar w:fldCharType="end"/>
        </w:r>
      </w:ins>
    </w:p>
    <w:p w14:paraId="2AD9C08F" w14:textId="77777777" w:rsidR="001A0280" w:rsidRDefault="001A0280">
      <w:pPr>
        <w:pStyle w:val="TOC4"/>
        <w:rPr>
          <w:ins w:id="80" w:author="Alimchandani, Mahesh" w:date="2016-01-14T11:10:00Z"/>
          <w:rFonts w:asciiTheme="minorHAnsi" w:eastAsiaTheme="minorEastAsia" w:hAnsiTheme="minorHAnsi" w:cstheme="minorBidi"/>
          <w:b w:val="0"/>
          <w:caps w:val="0"/>
          <w:lang w:val="en-AU" w:eastAsia="en-AU"/>
        </w:rPr>
      </w:pPr>
      <w:ins w:id="81" w:author="Alimchandani, Mahesh" w:date="2016-01-14T11:10:00Z">
        <w:r w:rsidRPr="000B017F">
          <w:rPr>
            <w:rStyle w:val="Hyperlink"/>
          </w:rPr>
          <w:fldChar w:fldCharType="begin"/>
        </w:r>
        <w:r w:rsidRPr="000B017F">
          <w:rPr>
            <w:rStyle w:val="Hyperlink"/>
          </w:rPr>
          <w:instrText xml:space="preserve"> </w:instrText>
        </w:r>
        <w:r>
          <w:instrText>HYPERLINK \l "_Toc440533163"</w:instrText>
        </w:r>
        <w:r w:rsidRPr="000B017F">
          <w:rPr>
            <w:rStyle w:val="Hyperlink"/>
          </w:rPr>
          <w:instrText xml:space="preserve"> </w:instrText>
        </w:r>
        <w:r w:rsidRPr="000B017F">
          <w:rPr>
            <w:rStyle w:val="Hyperlink"/>
          </w:rPr>
          <w:fldChar w:fldCharType="separate"/>
        </w:r>
        <w:r w:rsidRPr="000B017F">
          <w:rPr>
            <w:rStyle w:val="Hyperlink"/>
          </w:rPr>
          <w:t>ANNEX 1</w:t>
        </w:r>
        <w:r>
          <w:rPr>
            <w:rFonts w:asciiTheme="minorHAnsi" w:eastAsiaTheme="minorEastAsia" w:hAnsiTheme="minorHAnsi" w:cstheme="minorBidi"/>
            <w:b w:val="0"/>
            <w:caps w:val="0"/>
            <w:lang w:val="en-AU" w:eastAsia="en-AU"/>
          </w:rPr>
          <w:tab/>
        </w:r>
        <w:r w:rsidRPr="000B017F">
          <w:rPr>
            <w:rStyle w:val="Hyperlink"/>
          </w:rPr>
          <w:t>ExAmples of factors to be taken into account when planning testS and test cases</w:t>
        </w:r>
        <w:r>
          <w:rPr>
            <w:webHidden/>
          </w:rPr>
          <w:tab/>
        </w:r>
        <w:r>
          <w:rPr>
            <w:webHidden/>
          </w:rPr>
          <w:fldChar w:fldCharType="begin"/>
        </w:r>
        <w:r>
          <w:rPr>
            <w:webHidden/>
          </w:rPr>
          <w:instrText xml:space="preserve"> PAGEREF _Toc440533163 \h </w:instrText>
        </w:r>
      </w:ins>
      <w:r>
        <w:rPr>
          <w:webHidden/>
        </w:rPr>
      </w:r>
      <w:r>
        <w:rPr>
          <w:webHidden/>
        </w:rPr>
        <w:fldChar w:fldCharType="separate"/>
      </w:r>
      <w:ins w:id="82" w:author="Alimchandani, Mahesh" w:date="2016-01-14T11:10:00Z">
        <w:r>
          <w:rPr>
            <w:webHidden/>
          </w:rPr>
          <w:t>8</w:t>
        </w:r>
        <w:r>
          <w:rPr>
            <w:webHidden/>
          </w:rPr>
          <w:fldChar w:fldCharType="end"/>
        </w:r>
        <w:r w:rsidRPr="000B017F">
          <w:rPr>
            <w:rStyle w:val="Hyperlink"/>
          </w:rPr>
          <w:fldChar w:fldCharType="end"/>
        </w:r>
      </w:ins>
    </w:p>
    <w:p w14:paraId="7EBCF8A6" w14:textId="77777777" w:rsidR="001A0280" w:rsidRDefault="001A0280">
      <w:pPr>
        <w:pStyle w:val="TOC4"/>
        <w:rPr>
          <w:ins w:id="83" w:author="Alimchandani, Mahesh" w:date="2016-01-14T11:10:00Z"/>
          <w:rFonts w:asciiTheme="minorHAnsi" w:eastAsiaTheme="minorEastAsia" w:hAnsiTheme="minorHAnsi" w:cstheme="minorBidi"/>
          <w:b w:val="0"/>
          <w:caps w:val="0"/>
          <w:lang w:val="en-AU" w:eastAsia="en-AU"/>
        </w:rPr>
      </w:pPr>
      <w:ins w:id="84" w:author="Alimchandani, Mahesh" w:date="2016-01-14T11:10:00Z">
        <w:r w:rsidRPr="000B017F">
          <w:rPr>
            <w:rStyle w:val="Hyperlink"/>
          </w:rPr>
          <w:fldChar w:fldCharType="begin"/>
        </w:r>
        <w:r w:rsidRPr="000B017F">
          <w:rPr>
            <w:rStyle w:val="Hyperlink"/>
          </w:rPr>
          <w:instrText xml:space="preserve"> </w:instrText>
        </w:r>
        <w:r>
          <w:instrText>HYPERLINK \l "_Toc440533164"</w:instrText>
        </w:r>
        <w:r w:rsidRPr="000B017F">
          <w:rPr>
            <w:rStyle w:val="Hyperlink"/>
          </w:rPr>
          <w:instrText xml:space="preserve"> </w:instrText>
        </w:r>
        <w:r w:rsidRPr="000B017F">
          <w:rPr>
            <w:rStyle w:val="Hyperlink"/>
          </w:rPr>
          <w:fldChar w:fldCharType="separate"/>
        </w:r>
        <w:r w:rsidRPr="000B017F">
          <w:rPr>
            <w:rStyle w:val="Hyperlink"/>
          </w:rPr>
          <w:t>ANNEX 2</w:t>
        </w:r>
        <w:r>
          <w:rPr>
            <w:rFonts w:asciiTheme="minorHAnsi" w:eastAsiaTheme="minorEastAsia" w:hAnsiTheme="minorHAnsi" w:cstheme="minorBidi"/>
            <w:b w:val="0"/>
            <w:caps w:val="0"/>
            <w:lang w:val="en-AU" w:eastAsia="en-AU"/>
          </w:rPr>
          <w:tab/>
        </w:r>
        <w:r w:rsidRPr="000B017F">
          <w:rPr>
            <w:rStyle w:val="Hyperlink"/>
          </w:rPr>
          <w:t>REPORTING TEMPLATE</w:t>
        </w:r>
        <w:r>
          <w:rPr>
            <w:webHidden/>
          </w:rPr>
          <w:tab/>
        </w:r>
        <w:r>
          <w:rPr>
            <w:webHidden/>
          </w:rPr>
          <w:fldChar w:fldCharType="begin"/>
        </w:r>
        <w:r>
          <w:rPr>
            <w:webHidden/>
          </w:rPr>
          <w:instrText xml:space="preserve"> PAGEREF _Toc440533164 \h </w:instrText>
        </w:r>
      </w:ins>
      <w:r>
        <w:rPr>
          <w:webHidden/>
        </w:rPr>
      </w:r>
      <w:r>
        <w:rPr>
          <w:webHidden/>
        </w:rPr>
        <w:fldChar w:fldCharType="separate"/>
      </w:r>
      <w:ins w:id="85" w:author="Alimchandani, Mahesh" w:date="2016-01-14T11:10:00Z">
        <w:r>
          <w:rPr>
            <w:webHidden/>
          </w:rPr>
          <w:t>9</w:t>
        </w:r>
        <w:r>
          <w:rPr>
            <w:webHidden/>
          </w:rPr>
          <w:fldChar w:fldCharType="end"/>
        </w:r>
        <w:r w:rsidRPr="000B017F">
          <w:rPr>
            <w:rStyle w:val="Hyperlink"/>
          </w:rPr>
          <w:fldChar w:fldCharType="end"/>
        </w:r>
      </w:ins>
    </w:p>
    <w:p w14:paraId="329BFC2E" w14:textId="77777777" w:rsidR="00EC3557" w:rsidDel="001A0280" w:rsidRDefault="00EC3557">
      <w:pPr>
        <w:pStyle w:val="TOC1"/>
        <w:rPr>
          <w:del w:id="86" w:author="Alimchandani, Mahesh" w:date="2016-01-14T11:10:00Z"/>
          <w:rFonts w:asciiTheme="minorHAnsi" w:eastAsiaTheme="minorEastAsia" w:hAnsiTheme="minorHAnsi" w:cstheme="minorBidi"/>
          <w:b w:val="0"/>
          <w:bCs w:val="0"/>
          <w:caps w:val="0"/>
          <w:noProof/>
          <w:szCs w:val="22"/>
          <w:lang w:val="en-AU" w:eastAsia="en-AU"/>
        </w:rPr>
      </w:pPr>
      <w:del w:id="87" w:author="Alimchandani, Mahesh" w:date="2016-01-14T11:10:00Z">
        <w:r w:rsidRPr="001A0280" w:rsidDel="001A0280">
          <w:rPr>
            <w:noProof/>
          </w:rPr>
          <w:delText>Document Revisions</w:delText>
        </w:r>
        <w:r w:rsidDel="001A0280">
          <w:rPr>
            <w:noProof/>
            <w:webHidden/>
          </w:rPr>
          <w:tab/>
          <w:delText>1</w:delText>
        </w:r>
      </w:del>
    </w:p>
    <w:p w14:paraId="25263E90" w14:textId="77777777" w:rsidR="00EC3557" w:rsidDel="001A0280" w:rsidRDefault="00EC3557">
      <w:pPr>
        <w:pStyle w:val="TOC1"/>
        <w:rPr>
          <w:del w:id="88" w:author="Alimchandani, Mahesh" w:date="2016-01-14T11:10:00Z"/>
          <w:rFonts w:asciiTheme="minorHAnsi" w:eastAsiaTheme="minorEastAsia" w:hAnsiTheme="minorHAnsi" w:cstheme="minorBidi"/>
          <w:b w:val="0"/>
          <w:bCs w:val="0"/>
          <w:caps w:val="0"/>
          <w:noProof/>
          <w:szCs w:val="22"/>
          <w:lang w:val="en-AU" w:eastAsia="en-AU"/>
        </w:rPr>
      </w:pPr>
      <w:del w:id="89" w:author="Alimchandani, Mahesh" w:date="2016-01-14T11:10:00Z">
        <w:r w:rsidRPr="001A0280" w:rsidDel="001A0280">
          <w:rPr>
            <w:noProof/>
          </w:rPr>
          <w:delText>Table of Contents</w:delText>
        </w:r>
        <w:r w:rsidDel="001A0280">
          <w:rPr>
            <w:noProof/>
            <w:webHidden/>
          </w:rPr>
          <w:tab/>
          <w:delText>3</w:delText>
        </w:r>
      </w:del>
    </w:p>
    <w:p w14:paraId="473AE996" w14:textId="77777777" w:rsidR="00EC3557" w:rsidDel="001A0280" w:rsidRDefault="00EC3557">
      <w:pPr>
        <w:pStyle w:val="TOC1"/>
        <w:rPr>
          <w:del w:id="90" w:author="Alimchandani, Mahesh" w:date="2016-01-14T11:10:00Z"/>
          <w:rFonts w:asciiTheme="minorHAnsi" w:eastAsiaTheme="minorEastAsia" w:hAnsiTheme="minorHAnsi" w:cstheme="minorBidi"/>
          <w:b w:val="0"/>
          <w:bCs w:val="0"/>
          <w:caps w:val="0"/>
          <w:noProof/>
          <w:szCs w:val="22"/>
          <w:lang w:val="en-AU" w:eastAsia="en-AU"/>
        </w:rPr>
      </w:pPr>
      <w:del w:id="91" w:author="Alimchandani, Mahesh" w:date="2016-01-14T11:10:00Z">
        <w:r w:rsidRPr="001A0280" w:rsidDel="001A0280">
          <w:rPr>
            <w:noProof/>
          </w:rPr>
          <w:delText>1</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INTRODUCTION</w:delText>
        </w:r>
        <w:r w:rsidDel="001A0280">
          <w:rPr>
            <w:noProof/>
            <w:webHidden/>
          </w:rPr>
          <w:tab/>
          <w:delText>4</w:delText>
        </w:r>
      </w:del>
    </w:p>
    <w:p w14:paraId="3A200013" w14:textId="77777777" w:rsidR="00EC3557" w:rsidDel="001A0280" w:rsidRDefault="00EC3557">
      <w:pPr>
        <w:pStyle w:val="TOC1"/>
        <w:rPr>
          <w:del w:id="92" w:author="Alimchandani, Mahesh" w:date="2016-01-14T11:10:00Z"/>
          <w:rFonts w:asciiTheme="minorHAnsi" w:eastAsiaTheme="minorEastAsia" w:hAnsiTheme="minorHAnsi" w:cstheme="minorBidi"/>
          <w:b w:val="0"/>
          <w:bCs w:val="0"/>
          <w:caps w:val="0"/>
          <w:noProof/>
          <w:szCs w:val="22"/>
          <w:lang w:val="en-AU" w:eastAsia="en-AU"/>
        </w:rPr>
      </w:pPr>
      <w:del w:id="93" w:author="Alimchandani, Mahesh" w:date="2016-01-14T11:10:00Z">
        <w:r w:rsidRPr="001A0280" w:rsidDel="001A0280">
          <w:rPr>
            <w:noProof/>
          </w:rPr>
          <w:delText>2</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scope of the guideline</w:delText>
        </w:r>
        <w:r w:rsidDel="001A0280">
          <w:rPr>
            <w:noProof/>
            <w:webHidden/>
          </w:rPr>
          <w:tab/>
          <w:delText>4</w:delText>
        </w:r>
      </w:del>
    </w:p>
    <w:p w14:paraId="78AFB7E9" w14:textId="77777777" w:rsidR="00EC3557" w:rsidDel="001A0280" w:rsidRDefault="00EC3557">
      <w:pPr>
        <w:pStyle w:val="TOC1"/>
        <w:rPr>
          <w:del w:id="94" w:author="Alimchandani, Mahesh" w:date="2016-01-14T11:10:00Z"/>
          <w:rFonts w:asciiTheme="minorHAnsi" w:eastAsiaTheme="minorEastAsia" w:hAnsiTheme="minorHAnsi" w:cstheme="minorBidi"/>
          <w:b w:val="0"/>
          <w:bCs w:val="0"/>
          <w:caps w:val="0"/>
          <w:noProof/>
          <w:szCs w:val="22"/>
          <w:lang w:val="en-AU" w:eastAsia="en-AU"/>
        </w:rPr>
      </w:pPr>
      <w:del w:id="95" w:author="Alimchandani, Mahesh" w:date="2016-01-14T11:10:00Z">
        <w:r w:rsidRPr="001A0280" w:rsidDel="001A0280">
          <w:rPr>
            <w:noProof/>
          </w:rPr>
          <w:delText>3</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TESTBEDS</w:delText>
        </w:r>
        <w:r w:rsidDel="001A0280">
          <w:rPr>
            <w:noProof/>
            <w:webHidden/>
          </w:rPr>
          <w:tab/>
          <w:delText>4</w:delText>
        </w:r>
      </w:del>
    </w:p>
    <w:p w14:paraId="082F4BC7" w14:textId="77777777" w:rsidR="00EC3557" w:rsidDel="001A0280" w:rsidRDefault="00EC3557">
      <w:pPr>
        <w:pStyle w:val="TOC1"/>
        <w:rPr>
          <w:del w:id="96" w:author="Alimchandani, Mahesh" w:date="2016-01-14T11:10:00Z"/>
          <w:rFonts w:asciiTheme="minorHAnsi" w:eastAsiaTheme="minorEastAsia" w:hAnsiTheme="minorHAnsi" w:cstheme="minorBidi"/>
          <w:b w:val="0"/>
          <w:bCs w:val="0"/>
          <w:caps w:val="0"/>
          <w:noProof/>
          <w:szCs w:val="22"/>
          <w:lang w:val="en-AU" w:eastAsia="en-AU"/>
        </w:rPr>
      </w:pPr>
      <w:del w:id="97" w:author="Alimchandani, Mahesh" w:date="2016-01-14T11:10:00Z">
        <w:r w:rsidRPr="001A0280" w:rsidDel="001A0280">
          <w:rPr>
            <w:noProof/>
          </w:rPr>
          <w:delText>4</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Planning of testbeds</w:delText>
        </w:r>
        <w:r w:rsidDel="001A0280">
          <w:rPr>
            <w:noProof/>
            <w:webHidden/>
          </w:rPr>
          <w:tab/>
          <w:delText>4</w:delText>
        </w:r>
      </w:del>
    </w:p>
    <w:p w14:paraId="197AB496" w14:textId="77777777" w:rsidR="00EC3557" w:rsidDel="001A0280" w:rsidRDefault="00EC3557">
      <w:pPr>
        <w:pStyle w:val="TOC2"/>
        <w:rPr>
          <w:del w:id="98" w:author="Alimchandani, Mahesh" w:date="2016-01-14T11:10:00Z"/>
          <w:rFonts w:asciiTheme="minorHAnsi" w:eastAsiaTheme="minorEastAsia" w:hAnsiTheme="minorHAnsi" w:cstheme="minorBidi"/>
          <w:bCs w:val="0"/>
          <w:noProof/>
          <w:szCs w:val="22"/>
          <w:lang w:val="en-AU" w:eastAsia="en-AU"/>
        </w:rPr>
      </w:pPr>
      <w:del w:id="99" w:author="Alimchandani, Mahesh" w:date="2016-01-14T11:10:00Z">
        <w:r w:rsidRPr="001A0280" w:rsidDel="001A0280">
          <w:rPr>
            <w:noProof/>
          </w:rPr>
          <w:delText>4.1</w:delText>
        </w:r>
        <w:r w:rsidDel="001A0280">
          <w:rPr>
            <w:rFonts w:asciiTheme="minorHAnsi" w:eastAsiaTheme="minorEastAsia" w:hAnsiTheme="minorHAnsi" w:cstheme="minorBidi"/>
            <w:bCs w:val="0"/>
            <w:noProof/>
            <w:szCs w:val="22"/>
            <w:lang w:val="en-AU" w:eastAsia="en-AU"/>
          </w:rPr>
          <w:tab/>
        </w:r>
        <w:r w:rsidRPr="001A0280" w:rsidDel="001A0280">
          <w:rPr>
            <w:noProof/>
          </w:rPr>
          <w:delText>Considerations when planning an e-navigation testbed</w:delText>
        </w:r>
        <w:r w:rsidDel="001A0280">
          <w:rPr>
            <w:noProof/>
            <w:webHidden/>
          </w:rPr>
          <w:tab/>
          <w:delText>5</w:delText>
        </w:r>
      </w:del>
    </w:p>
    <w:p w14:paraId="136EA72D" w14:textId="77777777" w:rsidR="00EC3557" w:rsidDel="001A0280" w:rsidRDefault="00EC3557">
      <w:pPr>
        <w:pStyle w:val="TOC2"/>
        <w:rPr>
          <w:del w:id="100" w:author="Alimchandani, Mahesh" w:date="2016-01-14T11:10:00Z"/>
          <w:rFonts w:asciiTheme="minorHAnsi" w:eastAsiaTheme="minorEastAsia" w:hAnsiTheme="minorHAnsi" w:cstheme="minorBidi"/>
          <w:bCs w:val="0"/>
          <w:noProof/>
          <w:szCs w:val="22"/>
          <w:lang w:val="en-AU" w:eastAsia="en-AU"/>
        </w:rPr>
      </w:pPr>
      <w:del w:id="101" w:author="Alimchandani, Mahesh" w:date="2016-01-14T11:10:00Z">
        <w:r w:rsidRPr="001A0280" w:rsidDel="001A0280">
          <w:rPr>
            <w:noProof/>
          </w:rPr>
          <w:delText>4.2</w:delText>
        </w:r>
        <w:r w:rsidDel="001A0280">
          <w:rPr>
            <w:rFonts w:asciiTheme="minorHAnsi" w:eastAsiaTheme="minorEastAsia" w:hAnsiTheme="minorHAnsi" w:cstheme="minorBidi"/>
            <w:bCs w:val="0"/>
            <w:noProof/>
            <w:szCs w:val="22"/>
            <w:lang w:val="en-AU" w:eastAsia="en-AU"/>
          </w:rPr>
          <w:tab/>
        </w:r>
        <w:r w:rsidRPr="001A0280" w:rsidDel="001A0280">
          <w:rPr>
            <w:noProof/>
          </w:rPr>
          <w:delText>Design a testbed</w:delText>
        </w:r>
        <w:r w:rsidDel="001A0280">
          <w:rPr>
            <w:noProof/>
            <w:webHidden/>
          </w:rPr>
          <w:tab/>
          <w:delText>6</w:delText>
        </w:r>
      </w:del>
    </w:p>
    <w:p w14:paraId="1710242B" w14:textId="77777777" w:rsidR="00EC3557" w:rsidDel="001A0280" w:rsidRDefault="00EC3557">
      <w:pPr>
        <w:pStyle w:val="TOC2"/>
        <w:rPr>
          <w:del w:id="102" w:author="Alimchandani, Mahesh" w:date="2016-01-14T11:10:00Z"/>
          <w:rFonts w:asciiTheme="minorHAnsi" w:eastAsiaTheme="minorEastAsia" w:hAnsiTheme="minorHAnsi" w:cstheme="minorBidi"/>
          <w:bCs w:val="0"/>
          <w:noProof/>
          <w:szCs w:val="22"/>
          <w:lang w:val="en-AU" w:eastAsia="en-AU"/>
        </w:rPr>
      </w:pPr>
      <w:del w:id="103" w:author="Alimchandani, Mahesh" w:date="2016-01-14T11:10:00Z">
        <w:r w:rsidRPr="001A0280" w:rsidDel="001A0280">
          <w:rPr>
            <w:noProof/>
          </w:rPr>
          <w:delText>4.3</w:delText>
        </w:r>
        <w:r w:rsidDel="001A0280">
          <w:rPr>
            <w:rFonts w:asciiTheme="minorHAnsi" w:eastAsiaTheme="minorEastAsia" w:hAnsiTheme="minorHAnsi" w:cstheme="minorBidi"/>
            <w:bCs w:val="0"/>
            <w:noProof/>
            <w:szCs w:val="22"/>
            <w:lang w:val="en-AU" w:eastAsia="en-AU"/>
          </w:rPr>
          <w:tab/>
        </w:r>
        <w:r w:rsidRPr="001A0280" w:rsidDel="001A0280">
          <w:rPr>
            <w:noProof/>
          </w:rPr>
          <w:delText>Planning of tests</w:delText>
        </w:r>
        <w:r w:rsidDel="001A0280">
          <w:rPr>
            <w:noProof/>
            <w:webHidden/>
          </w:rPr>
          <w:tab/>
          <w:delText>6</w:delText>
        </w:r>
      </w:del>
    </w:p>
    <w:p w14:paraId="61484FA6" w14:textId="77777777" w:rsidR="00EC3557" w:rsidDel="001A0280" w:rsidRDefault="00EC3557">
      <w:pPr>
        <w:pStyle w:val="TOC2"/>
        <w:rPr>
          <w:del w:id="104" w:author="Alimchandani, Mahesh" w:date="2016-01-14T11:10:00Z"/>
          <w:rFonts w:asciiTheme="minorHAnsi" w:eastAsiaTheme="minorEastAsia" w:hAnsiTheme="minorHAnsi" w:cstheme="minorBidi"/>
          <w:bCs w:val="0"/>
          <w:noProof/>
          <w:szCs w:val="22"/>
          <w:lang w:val="en-AU" w:eastAsia="en-AU"/>
        </w:rPr>
      </w:pPr>
      <w:del w:id="105" w:author="Alimchandani, Mahesh" w:date="2016-01-14T11:10:00Z">
        <w:r w:rsidRPr="001A0280" w:rsidDel="001A0280">
          <w:rPr>
            <w:noProof/>
          </w:rPr>
          <w:delText>4.4</w:delText>
        </w:r>
        <w:r w:rsidDel="001A0280">
          <w:rPr>
            <w:rFonts w:asciiTheme="minorHAnsi" w:eastAsiaTheme="minorEastAsia" w:hAnsiTheme="minorHAnsi" w:cstheme="minorBidi"/>
            <w:bCs w:val="0"/>
            <w:noProof/>
            <w:szCs w:val="22"/>
            <w:lang w:val="en-AU" w:eastAsia="en-AU"/>
          </w:rPr>
          <w:tab/>
        </w:r>
        <w:r w:rsidRPr="001A0280" w:rsidDel="001A0280">
          <w:rPr>
            <w:noProof/>
          </w:rPr>
          <w:delText>Analysis of results of test cases</w:delText>
        </w:r>
        <w:r w:rsidDel="001A0280">
          <w:rPr>
            <w:noProof/>
            <w:webHidden/>
          </w:rPr>
          <w:tab/>
          <w:delText>7</w:delText>
        </w:r>
      </w:del>
    </w:p>
    <w:p w14:paraId="2E247ED4" w14:textId="77777777" w:rsidR="00EC3557" w:rsidDel="001A0280" w:rsidRDefault="00EC3557">
      <w:pPr>
        <w:pStyle w:val="TOC1"/>
        <w:rPr>
          <w:del w:id="106" w:author="Alimchandani, Mahesh" w:date="2016-01-14T11:10:00Z"/>
          <w:rFonts w:asciiTheme="minorHAnsi" w:eastAsiaTheme="minorEastAsia" w:hAnsiTheme="minorHAnsi" w:cstheme="minorBidi"/>
          <w:b w:val="0"/>
          <w:bCs w:val="0"/>
          <w:caps w:val="0"/>
          <w:noProof/>
          <w:szCs w:val="22"/>
          <w:lang w:val="en-AU" w:eastAsia="en-AU"/>
        </w:rPr>
      </w:pPr>
      <w:del w:id="107" w:author="Alimchandani, Mahesh" w:date="2016-01-14T11:10:00Z">
        <w:r w:rsidRPr="001A0280" w:rsidDel="001A0280">
          <w:rPr>
            <w:noProof/>
          </w:rPr>
          <w:delText>5</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harmonisation of REPORTING of Testbed RESULTs</w:delText>
        </w:r>
        <w:r w:rsidDel="001A0280">
          <w:rPr>
            <w:noProof/>
            <w:webHidden/>
          </w:rPr>
          <w:tab/>
          <w:delText>7</w:delText>
        </w:r>
      </w:del>
    </w:p>
    <w:p w14:paraId="49225798" w14:textId="77777777" w:rsidR="00EC3557" w:rsidDel="001A0280" w:rsidRDefault="00EC3557">
      <w:pPr>
        <w:pStyle w:val="TOC1"/>
        <w:rPr>
          <w:del w:id="108" w:author="Alimchandani, Mahesh" w:date="2016-01-14T11:10:00Z"/>
          <w:rFonts w:asciiTheme="minorHAnsi" w:eastAsiaTheme="minorEastAsia" w:hAnsiTheme="minorHAnsi" w:cstheme="minorBidi"/>
          <w:b w:val="0"/>
          <w:bCs w:val="0"/>
          <w:caps w:val="0"/>
          <w:noProof/>
          <w:szCs w:val="22"/>
          <w:lang w:val="en-AU" w:eastAsia="en-AU"/>
        </w:rPr>
      </w:pPr>
      <w:del w:id="109" w:author="Alimchandani, Mahesh" w:date="2016-01-14T11:10:00Z">
        <w:r w:rsidRPr="001A0280" w:rsidDel="001A0280">
          <w:rPr>
            <w:noProof/>
          </w:rPr>
          <w:delText>6</w:delText>
        </w:r>
        <w:r w:rsidDel="001A0280">
          <w:rPr>
            <w:rFonts w:asciiTheme="minorHAnsi" w:eastAsiaTheme="minorEastAsia" w:hAnsiTheme="minorHAnsi" w:cstheme="minorBidi"/>
            <w:b w:val="0"/>
            <w:bCs w:val="0"/>
            <w:caps w:val="0"/>
            <w:noProof/>
            <w:szCs w:val="22"/>
            <w:lang w:val="en-AU" w:eastAsia="en-AU"/>
          </w:rPr>
          <w:tab/>
        </w:r>
        <w:r w:rsidRPr="001A0280" w:rsidDel="001A0280">
          <w:rPr>
            <w:noProof/>
          </w:rPr>
          <w:delText>testbed Results</w:delText>
        </w:r>
        <w:r w:rsidDel="001A0280">
          <w:rPr>
            <w:noProof/>
            <w:webHidden/>
          </w:rPr>
          <w:tab/>
          <w:delText>7</w:delText>
        </w:r>
      </w:del>
    </w:p>
    <w:p w14:paraId="45872E1F" w14:textId="77777777" w:rsidR="00EC3557" w:rsidDel="001A0280" w:rsidRDefault="00EC3557">
      <w:pPr>
        <w:pStyle w:val="TOC4"/>
        <w:rPr>
          <w:del w:id="110" w:author="Alimchandani, Mahesh" w:date="2016-01-14T11:10:00Z"/>
          <w:rFonts w:asciiTheme="minorHAnsi" w:eastAsiaTheme="minorEastAsia" w:hAnsiTheme="minorHAnsi" w:cstheme="minorBidi"/>
          <w:b w:val="0"/>
          <w:caps w:val="0"/>
          <w:lang w:val="en-AU" w:eastAsia="en-AU"/>
        </w:rPr>
      </w:pPr>
      <w:del w:id="111" w:author="Alimchandani, Mahesh" w:date="2016-01-14T11:10:00Z">
        <w:r w:rsidRPr="001A0280" w:rsidDel="001A0280">
          <w:delText>ANNEX 1</w:delText>
        </w:r>
        <w:r w:rsidDel="001A0280">
          <w:rPr>
            <w:rFonts w:asciiTheme="minorHAnsi" w:eastAsiaTheme="minorEastAsia" w:hAnsiTheme="minorHAnsi" w:cstheme="minorBidi"/>
            <w:b w:val="0"/>
            <w:caps w:val="0"/>
            <w:lang w:val="en-AU" w:eastAsia="en-AU"/>
          </w:rPr>
          <w:tab/>
        </w:r>
        <w:r w:rsidRPr="001A0280" w:rsidDel="001A0280">
          <w:delText>ExAmples of factors to be taken into account when planning testS and test cases</w:delText>
        </w:r>
        <w:r w:rsidDel="001A0280">
          <w:rPr>
            <w:webHidden/>
          </w:rPr>
          <w:tab/>
          <w:delText>9</w:delText>
        </w:r>
      </w:del>
    </w:p>
    <w:p w14:paraId="6E01352C" w14:textId="77777777" w:rsidR="00EC3557" w:rsidDel="001A0280" w:rsidRDefault="00EC3557">
      <w:pPr>
        <w:pStyle w:val="TOC4"/>
        <w:rPr>
          <w:del w:id="112" w:author="Alimchandani, Mahesh" w:date="2016-01-14T11:10:00Z"/>
          <w:rFonts w:asciiTheme="minorHAnsi" w:eastAsiaTheme="minorEastAsia" w:hAnsiTheme="minorHAnsi" w:cstheme="minorBidi"/>
          <w:b w:val="0"/>
          <w:caps w:val="0"/>
          <w:lang w:val="en-AU" w:eastAsia="en-AU"/>
        </w:rPr>
      </w:pPr>
      <w:del w:id="113" w:author="Alimchandani, Mahesh" w:date="2016-01-14T11:10:00Z">
        <w:r w:rsidRPr="001A0280" w:rsidDel="001A0280">
          <w:delText>ANNEX 2</w:delText>
        </w:r>
        <w:r w:rsidDel="001A0280">
          <w:rPr>
            <w:rFonts w:asciiTheme="minorHAnsi" w:eastAsiaTheme="minorEastAsia" w:hAnsiTheme="minorHAnsi" w:cstheme="minorBidi"/>
            <w:b w:val="0"/>
            <w:caps w:val="0"/>
            <w:lang w:val="en-AU" w:eastAsia="en-AU"/>
          </w:rPr>
          <w:tab/>
        </w:r>
        <w:r w:rsidRPr="001A0280" w:rsidDel="001A0280">
          <w:delText>REPORTING TEMPLATE</w:delText>
        </w:r>
        <w:r w:rsidDel="001A0280">
          <w:rPr>
            <w:webHidden/>
          </w:rPr>
          <w:tab/>
          <w:delText>10</w:delText>
        </w:r>
      </w:del>
    </w:p>
    <w:p w14:paraId="3F61D7FD" w14:textId="77777777" w:rsidR="00DC1CA6" w:rsidRDefault="007379A8" w:rsidP="00380C7B">
      <w:pPr>
        <w:rPr>
          <w:rFonts w:cs="Arial"/>
        </w:rPr>
      </w:pPr>
      <w:r>
        <w:rPr>
          <w:rFonts w:cs="Arial"/>
        </w:rPr>
        <w:fldChar w:fldCharType="end"/>
      </w:r>
    </w:p>
    <w:p w14:paraId="27A7DA41" w14:textId="77777777" w:rsidR="00986D5A" w:rsidRPr="00371BEF" w:rsidRDefault="00986D5A" w:rsidP="00380C7B"/>
    <w:p w14:paraId="6D6CC52E" w14:textId="77777777" w:rsidR="00CB52D3" w:rsidRDefault="00460028" w:rsidP="00CC235D">
      <w:pPr>
        <w:autoSpaceDE w:val="0"/>
        <w:autoSpaceDN w:val="0"/>
        <w:adjustRightInd w:val="0"/>
        <w:jc w:val="center"/>
        <w:rPr>
          <w:ins w:id="114" w:author="Alimchandani, Mahesh" w:date="2016-01-13T15:56:00Z"/>
          <w:rFonts w:cs="Arial"/>
          <w:b/>
          <w:bCs/>
          <w:color w:val="000000"/>
          <w:sz w:val="36"/>
          <w:szCs w:val="36"/>
        </w:rPr>
      </w:pPr>
      <w:r w:rsidRPr="00371BEF">
        <w:br w:type="page"/>
      </w:r>
      <w:del w:id="115" w:author="Alimchandani, Mahesh" w:date="2016-01-13T15:56:00Z">
        <w:r w:rsidR="00CC235D" w:rsidDel="00CB52D3">
          <w:rPr>
            <w:rFonts w:cs="Arial"/>
            <w:b/>
            <w:bCs/>
            <w:color w:val="000000"/>
            <w:sz w:val="36"/>
            <w:szCs w:val="36"/>
          </w:rPr>
          <w:lastRenderedPageBreak/>
          <w:delText xml:space="preserve">The </w:delText>
        </w:r>
        <w:r w:rsidR="00CC235D" w:rsidRPr="00F565C0" w:rsidDel="00CB52D3">
          <w:rPr>
            <w:rFonts w:cs="Arial"/>
            <w:b/>
            <w:bCs/>
            <w:color w:val="000000"/>
            <w:sz w:val="36"/>
            <w:szCs w:val="36"/>
          </w:rPr>
          <w:delText xml:space="preserve">planning </w:delText>
        </w:r>
        <w:r w:rsidR="00CC235D" w:rsidDel="00CB52D3">
          <w:rPr>
            <w:rFonts w:cs="Arial"/>
            <w:b/>
            <w:bCs/>
            <w:color w:val="000000"/>
            <w:sz w:val="36"/>
            <w:szCs w:val="36"/>
          </w:rPr>
          <w:delText xml:space="preserve">of e-navigation </w:delText>
        </w:r>
        <w:r w:rsidR="006D504A" w:rsidDel="00CB52D3">
          <w:rPr>
            <w:rFonts w:cs="Arial"/>
            <w:b/>
            <w:bCs/>
            <w:color w:val="000000"/>
            <w:sz w:val="36"/>
            <w:szCs w:val="36"/>
          </w:rPr>
          <w:delText>testbeds and reporting of</w:delText>
        </w:r>
        <w:r w:rsidR="00CC235D" w:rsidRPr="00F565C0" w:rsidDel="00CB52D3">
          <w:rPr>
            <w:rFonts w:cs="Arial"/>
            <w:b/>
            <w:bCs/>
            <w:color w:val="000000"/>
            <w:sz w:val="36"/>
            <w:szCs w:val="36"/>
          </w:rPr>
          <w:delText xml:space="preserve"> testbed results</w:delText>
        </w:r>
      </w:del>
    </w:p>
    <w:p w14:paraId="00D56030" w14:textId="77777777" w:rsidR="00CC235D" w:rsidRPr="0088277B" w:rsidRDefault="00CB52D3" w:rsidP="00CC235D">
      <w:pPr>
        <w:autoSpaceDE w:val="0"/>
        <w:autoSpaceDN w:val="0"/>
        <w:adjustRightInd w:val="0"/>
        <w:jc w:val="center"/>
        <w:rPr>
          <w:rFonts w:cs="Arial"/>
          <w:b/>
          <w:bCs/>
          <w:color w:val="000000"/>
          <w:sz w:val="36"/>
          <w:szCs w:val="36"/>
        </w:rPr>
      </w:pPr>
      <w:ins w:id="116" w:author="Alimchandani, Mahesh" w:date="2016-01-13T15:56:00Z">
        <w:r>
          <w:rPr>
            <w:rFonts w:cs="Arial"/>
            <w:b/>
            <w:bCs/>
            <w:color w:val="000000"/>
            <w:sz w:val="36"/>
            <w:szCs w:val="36"/>
          </w:rPr>
          <w:t xml:space="preserve">The </w:t>
        </w:r>
        <w:r w:rsidRPr="00CB52D3">
          <w:rPr>
            <w:rFonts w:cs="Arial"/>
            <w:b/>
            <w:bCs/>
            <w:color w:val="000000"/>
            <w:sz w:val="36"/>
            <w:szCs w:val="36"/>
          </w:rPr>
          <w:t>planning and reporti</w:t>
        </w:r>
        <w:r>
          <w:rPr>
            <w:rFonts w:cs="Arial"/>
            <w:b/>
            <w:bCs/>
            <w:color w:val="000000"/>
            <w:sz w:val="36"/>
            <w:szCs w:val="36"/>
          </w:rPr>
          <w:t>ng of e-</w:t>
        </w:r>
      </w:ins>
      <w:ins w:id="117" w:author="Alimchandani, Mahesh" w:date="2016-01-14T09:01:00Z">
        <w:r w:rsidR="008C46CC">
          <w:rPr>
            <w:rFonts w:cs="Arial"/>
            <w:b/>
            <w:bCs/>
            <w:color w:val="000000"/>
            <w:sz w:val="36"/>
            <w:szCs w:val="36"/>
          </w:rPr>
          <w:t>N</w:t>
        </w:r>
      </w:ins>
      <w:ins w:id="118" w:author="Alimchandani, Mahesh" w:date="2016-01-13T15:56:00Z">
        <w:r>
          <w:rPr>
            <w:rFonts w:cs="Arial"/>
            <w:b/>
            <w:bCs/>
            <w:color w:val="000000"/>
            <w:sz w:val="36"/>
            <w:szCs w:val="36"/>
          </w:rPr>
          <w:t>avigation testbeds</w:t>
        </w:r>
        <w:r w:rsidRPr="00CB52D3">
          <w:rPr>
            <w:rFonts w:cs="Arial"/>
            <w:b/>
            <w:bCs/>
            <w:color w:val="000000"/>
            <w:sz w:val="36"/>
            <w:szCs w:val="36"/>
          </w:rPr>
          <w:t xml:space="preserve"> </w:t>
        </w:r>
      </w:ins>
    </w:p>
    <w:p w14:paraId="14D7C943" w14:textId="77777777" w:rsidR="0088277B" w:rsidRDefault="0088277B" w:rsidP="00A14A4B">
      <w:pPr>
        <w:pStyle w:val="Heading1"/>
      </w:pPr>
      <w:bookmarkStart w:id="119" w:name="_Toc440525400"/>
      <w:bookmarkStart w:id="120" w:name="_Toc440533153"/>
      <w:r>
        <w:t>INTRODUCTION</w:t>
      </w:r>
      <w:bookmarkEnd w:id="119"/>
      <w:bookmarkEnd w:id="120"/>
    </w:p>
    <w:p w14:paraId="3550CF2E" w14:textId="77777777" w:rsidR="008C46CC" w:rsidRDefault="0088277B" w:rsidP="008C46CC">
      <w:pPr>
        <w:pStyle w:val="BodyText"/>
        <w:tabs>
          <w:tab w:val="left" w:pos="0"/>
        </w:tabs>
        <w:rPr>
          <w:ins w:id="121" w:author="Alimchandani, Mahesh" w:date="2016-01-14T09:02:00Z"/>
        </w:rPr>
      </w:pPr>
      <w:r>
        <w:rPr>
          <w:lang w:eastAsia="de-DE"/>
        </w:rPr>
        <w:t xml:space="preserve">This document </w:t>
      </w:r>
      <w:r w:rsidR="00D91E2D">
        <w:rPr>
          <w:lang w:eastAsia="de-DE"/>
        </w:rPr>
        <w:t xml:space="preserve">offers </w:t>
      </w:r>
      <w:r>
        <w:rPr>
          <w:lang w:eastAsia="de-DE"/>
        </w:rPr>
        <w:t xml:space="preserve">guidance on the </w:t>
      </w:r>
      <w:r w:rsidR="00D257D4">
        <w:rPr>
          <w:lang w:eastAsia="de-DE"/>
        </w:rPr>
        <w:t xml:space="preserve">planning </w:t>
      </w:r>
      <w:del w:id="122" w:author="Alimchandani, Mahesh" w:date="2015-12-17T14:55:00Z">
        <w:r w:rsidR="00D257D4" w:rsidDel="00E11EB6">
          <w:rPr>
            <w:lang w:eastAsia="de-DE"/>
          </w:rPr>
          <w:delText xml:space="preserve">of </w:delText>
        </w:r>
      </w:del>
      <w:r w:rsidR="00D257D4">
        <w:rPr>
          <w:lang w:eastAsia="de-DE"/>
        </w:rPr>
        <w:t xml:space="preserve">and </w:t>
      </w:r>
      <w:r w:rsidR="002C32AE">
        <w:rPr>
          <w:lang w:eastAsia="de-DE"/>
        </w:rPr>
        <w:t xml:space="preserve">reporting of results </w:t>
      </w:r>
      <w:r w:rsidR="00D257D4">
        <w:rPr>
          <w:lang w:eastAsia="de-DE"/>
        </w:rPr>
        <w:t>from</w:t>
      </w:r>
      <w:r w:rsidR="001C465B">
        <w:rPr>
          <w:lang w:eastAsia="de-DE"/>
        </w:rPr>
        <w:t xml:space="preserve"> </w:t>
      </w:r>
      <w:r w:rsidR="002C32AE">
        <w:rPr>
          <w:lang w:eastAsia="de-DE"/>
        </w:rPr>
        <w:t>e-N</w:t>
      </w:r>
      <w:r w:rsidR="001C465B">
        <w:rPr>
          <w:lang w:eastAsia="de-DE"/>
        </w:rPr>
        <w:t>avigation testbeds.</w:t>
      </w:r>
      <w:ins w:id="123" w:author="Alimchandani, Mahesh" w:date="2015-12-18T11:42:00Z">
        <w:r w:rsidR="005E1275">
          <w:rPr>
            <w:lang w:eastAsia="de-DE"/>
          </w:rPr>
          <w:t xml:space="preserve"> </w:t>
        </w:r>
      </w:ins>
      <w:ins w:id="124" w:author="Alimchandani, Mahesh" w:date="2016-01-14T09:02:00Z">
        <w:r w:rsidR="008C46CC">
          <w:rPr>
            <w:lang w:eastAsia="de-DE"/>
          </w:rPr>
          <w:t xml:space="preserve">It also </w:t>
        </w:r>
        <w:r w:rsidR="008C46CC">
          <w:t xml:space="preserve">includes text from IALA Guideline 1107 (Reporting of results of e-Navigation testbeds).  </w:t>
        </w:r>
      </w:ins>
    </w:p>
    <w:p w14:paraId="7828F3C2" w14:textId="77777777" w:rsidR="005F00BC" w:rsidDel="00343066" w:rsidRDefault="00A77287">
      <w:pPr>
        <w:pStyle w:val="BodyText"/>
        <w:rPr>
          <w:del w:id="125" w:author="Alimchandani, Mahesh" w:date="2015-12-18T11:42:00Z"/>
          <w:lang w:eastAsia="de-DE"/>
        </w:rPr>
      </w:pPr>
      <w:del w:id="126" w:author="Alimchandani, Mahesh" w:date="2015-12-18T11:42:00Z">
        <w:r w:rsidDel="00343066">
          <w:rPr>
            <w:lang w:eastAsia="de-DE"/>
          </w:rPr>
          <w:delText xml:space="preserve"> </w:delText>
        </w:r>
      </w:del>
      <w:ins w:id="127" w:author="Alimchandani, Mahesh" w:date="2016-01-14T09:03:00Z">
        <w:r w:rsidR="008C46CC">
          <w:rPr>
            <w:lang w:eastAsia="de-DE"/>
          </w:rPr>
          <w:t>Annex 1 addresses the i</w:t>
        </w:r>
        <w:r w:rsidR="008C46CC">
          <w:t xml:space="preserve">nitial considerations </w:t>
        </w:r>
      </w:ins>
      <w:ins w:id="128" w:author="Alimchandani, Mahesh" w:date="2016-01-14T09:08:00Z">
        <w:r w:rsidR="005C2204">
          <w:t xml:space="preserve">for </w:t>
        </w:r>
      </w:ins>
      <w:ins w:id="129" w:author="Alimchandani, Mahesh" w:date="2016-01-14T09:03:00Z">
        <w:r w:rsidR="008C46CC">
          <w:t xml:space="preserve">planning a test and test case.  The reporting of the results of a testbed </w:t>
        </w:r>
      </w:ins>
      <w:ins w:id="130" w:author="Alimchandani, Mahesh" w:date="2016-01-14T09:08:00Z">
        <w:r w:rsidR="005C2204">
          <w:t>is</w:t>
        </w:r>
      </w:ins>
      <w:ins w:id="131" w:author="Alimchandani, Mahesh" w:date="2016-01-14T09:03:00Z">
        <w:r w:rsidR="008C46CC">
          <w:t xml:space="preserve"> </w:t>
        </w:r>
      </w:ins>
      <w:ins w:id="132" w:author="Alimchandani, Mahesh" w:date="2016-01-14T09:08:00Z">
        <w:r w:rsidR="005C2204">
          <w:t xml:space="preserve">addressed </w:t>
        </w:r>
      </w:ins>
      <w:ins w:id="133" w:author="Alimchandani, Mahesh" w:date="2016-01-14T09:03:00Z">
        <w:r w:rsidR="008C46CC">
          <w:t>in Annex 2.</w:t>
        </w:r>
      </w:ins>
    </w:p>
    <w:p w14:paraId="561C4C14" w14:textId="77777777" w:rsidR="00494EBE" w:rsidRPr="00226BCE" w:rsidDel="005E1275" w:rsidRDefault="00494EBE">
      <w:pPr>
        <w:pStyle w:val="BodyText"/>
        <w:rPr>
          <w:del w:id="134" w:author="Alimchandani, Mahesh" w:date="2016-01-13T16:10:00Z"/>
        </w:rPr>
      </w:pPr>
      <w:del w:id="135" w:author="Alimchandani, Mahesh" w:date="2015-12-18T11:42:00Z">
        <w:r w:rsidRPr="00226BCE" w:rsidDel="00343066">
          <w:delText>Th</w:delText>
        </w:r>
        <w:r w:rsidDel="00343066">
          <w:delText>is guideline</w:delText>
        </w:r>
        <w:r w:rsidRPr="00226BCE" w:rsidDel="00343066">
          <w:delText xml:space="preserve"> </w:delText>
        </w:r>
      </w:del>
      <w:del w:id="136" w:author="Alimchandani, Mahesh" w:date="2016-01-13T16:10:00Z">
        <w:r w:rsidRPr="00226BCE" w:rsidDel="005E1275">
          <w:delText>includes</w:delText>
        </w:r>
        <w:r w:rsidDel="005E1275">
          <w:delText xml:space="preserve"> </w:delText>
        </w:r>
        <w:r w:rsidRPr="00226BCE" w:rsidDel="005E1275">
          <w:delText xml:space="preserve">the following: </w:delText>
        </w:r>
      </w:del>
    </w:p>
    <w:p w14:paraId="169F8165" w14:textId="77777777" w:rsidR="00494EBE" w:rsidRPr="00226BCE" w:rsidRDefault="00494EBE">
      <w:pPr>
        <w:pStyle w:val="BodyText"/>
        <w:pPrChange w:id="137" w:author="Alimchandani, Mahesh" w:date="2016-01-14T09:07:00Z">
          <w:pPr>
            <w:pStyle w:val="BodyText"/>
            <w:numPr>
              <w:numId w:val="17"/>
            </w:numPr>
            <w:ind w:left="720" w:hanging="360"/>
          </w:pPr>
        </w:pPrChange>
      </w:pPr>
      <w:del w:id="138" w:author="Alimchandani, Mahesh" w:date="2016-01-14T09:03:00Z">
        <w:r w:rsidDel="008C46CC">
          <w:delText>Initial considerations when planning a test</w:delText>
        </w:r>
        <w:r w:rsidR="00867EB9" w:rsidDel="008C46CC">
          <w:delText xml:space="preserve"> and test case</w:delText>
        </w:r>
      </w:del>
      <w:del w:id="139" w:author="Alimchandani, Mahesh" w:date="2016-01-14T09:09:00Z">
        <w:r w:rsidDel="005C2204">
          <w:delText xml:space="preserve"> (An</w:delText>
        </w:r>
      </w:del>
      <w:del w:id="140" w:author="Alimchandani, Mahesh" w:date="2016-01-14T09:08:00Z">
        <w:r w:rsidDel="005C2204">
          <w:delText>nex 1)</w:delText>
        </w:r>
      </w:del>
    </w:p>
    <w:p w14:paraId="0033C946" w14:textId="77777777" w:rsidR="00494EBE" w:rsidDel="008C46CC" w:rsidRDefault="005C2204" w:rsidP="00494EBE">
      <w:pPr>
        <w:pStyle w:val="BodyText"/>
        <w:numPr>
          <w:ilvl w:val="0"/>
          <w:numId w:val="17"/>
        </w:numPr>
        <w:rPr>
          <w:del w:id="141" w:author="Alimchandani, Mahesh" w:date="2016-01-14T09:04:00Z"/>
        </w:rPr>
      </w:pPr>
      <w:ins w:id="142" w:author="Alimchandani, Mahesh" w:date="2016-01-14T09:09:00Z">
        <w:r>
          <w:rPr>
            <w:lang w:eastAsia="de-DE"/>
          </w:rPr>
          <w:t xml:space="preserve">Testbed managers are encouraged to provide relevant information and results to IALA (e-mail: </w:t>
        </w:r>
        <w:r>
          <w:rPr>
            <w:lang w:eastAsia="de-DE"/>
          </w:rPr>
          <w:fldChar w:fldCharType="begin"/>
        </w:r>
        <w:r>
          <w:rPr>
            <w:lang w:eastAsia="de-DE"/>
          </w:rPr>
          <w:instrText xml:space="preserve"> HYPERLINK "mailto:contact@iala-aism.org" </w:instrText>
        </w:r>
        <w:r>
          <w:rPr>
            <w:lang w:eastAsia="de-DE"/>
          </w:rPr>
          <w:fldChar w:fldCharType="separate"/>
        </w:r>
        <w:r w:rsidRPr="00D752DB">
          <w:rPr>
            <w:rStyle w:val="Hyperlink"/>
            <w:lang w:eastAsia="de-DE"/>
          </w:rPr>
          <w:t>contact@iala-aism.org</w:t>
        </w:r>
        <w:r>
          <w:rPr>
            <w:lang w:eastAsia="de-DE"/>
          </w:rPr>
          <w:fldChar w:fldCharType="end"/>
        </w:r>
        <w:r>
          <w:rPr>
            <w:lang w:eastAsia="de-DE"/>
          </w:rPr>
          <w:t xml:space="preserve">), so that </w:t>
        </w:r>
      </w:ins>
      <w:del w:id="143" w:author="Alimchandani, Mahesh" w:date="2016-01-14T09:04:00Z">
        <w:r w:rsidR="00494EBE" w:rsidRPr="00226BCE" w:rsidDel="008C46CC">
          <w:delText xml:space="preserve">Reporting </w:delText>
        </w:r>
        <w:r w:rsidR="00494EBE" w:rsidDel="008C46CC">
          <w:delText>the results of a testbed (Annex 2)</w:delText>
        </w:r>
      </w:del>
    </w:p>
    <w:p w14:paraId="5DBD4424" w14:textId="77777777" w:rsidR="00867EB9" w:rsidDel="004955B7" w:rsidRDefault="00867EB9" w:rsidP="00494EBE">
      <w:pPr>
        <w:pStyle w:val="BodyText"/>
        <w:numPr>
          <w:ilvl w:val="0"/>
          <w:numId w:val="17"/>
        </w:numPr>
        <w:rPr>
          <w:del w:id="144" w:author="Alimchandani, Mahesh" w:date="2015-12-17T14:55:00Z"/>
        </w:rPr>
      </w:pPr>
      <w:del w:id="145" w:author="Alimchandani, Mahesh" w:date="2015-12-17T14:55:00Z">
        <w:r w:rsidDel="00E11EB6">
          <w:delText xml:space="preserve">A list of known testbeds current at the time of publication (Annex </w:delText>
        </w:r>
        <w:commentRangeStart w:id="146"/>
        <w:r w:rsidDel="00E11EB6">
          <w:delText>3</w:delText>
        </w:r>
      </w:del>
      <w:commentRangeEnd w:id="146"/>
      <w:ins w:id="147" w:author="Alimchandani, Mahesh" w:date="2016-01-14T09:09:00Z">
        <w:r w:rsidR="005C2204">
          <w:t xml:space="preserve">these can be </w:t>
        </w:r>
      </w:ins>
      <w:r w:rsidR="007A3B14">
        <w:rPr>
          <w:rStyle w:val="CommentReference"/>
          <w:lang w:eastAsia="de-DE"/>
        </w:rPr>
        <w:commentReference w:id="146"/>
      </w:r>
      <w:del w:id="148" w:author="Alimchandani, Mahesh" w:date="2015-12-17T14:55:00Z">
        <w:r w:rsidDel="00E11EB6">
          <w:delText>)</w:delText>
        </w:r>
      </w:del>
    </w:p>
    <w:p w14:paraId="40EBFE62" w14:textId="77777777" w:rsidR="004955B7" w:rsidDel="008C46CC" w:rsidRDefault="004955B7">
      <w:pPr>
        <w:pStyle w:val="BodyText"/>
        <w:tabs>
          <w:tab w:val="left" w:pos="0"/>
        </w:tabs>
        <w:rPr>
          <w:ins w:id="149" w:author="Judson, Grant" w:date="2016-01-06T08:53:00Z"/>
          <w:del w:id="150" w:author="Alimchandani, Mahesh" w:date="2016-01-14T09:02:00Z"/>
        </w:rPr>
        <w:pPrChange w:id="151" w:author="Alimchandani, Mahesh" w:date="2016-01-13T16:06:00Z">
          <w:pPr>
            <w:pStyle w:val="BodyText"/>
            <w:numPr>
              <w:numId w:val="17"/>
            </w:numPr>
            <w:ind w:left="720" w:hanging="360"/>
          </w:pPr>
        </w:pPrChange>
      </w:pPr>
    </w:p>
    <w:p w14:paraId="388ACDA5" w14:textId="77777777" w:rsidR="008C46CC" w:rsidRDefault="004955B7">
      <w:pPr>
        <w:pStyle w:val="BodyText"/>
        <w:tabs>
          <w:tab w:val="left" w:pos="0"/>
        </w:tabs>
        <w:rPr>
          <w:ins w:id="152" w:author="Alimchandani, Mahesh" w:date="2016-01-14T09:06:00Z"/>
          <w:lang w:eastAsia="de-DE"/>
        </w:rPr>
        <w:pPrChange w:id="153" w:author="Judson, Grant" w:date="2016-01-06T08:54:00Z">
          <w:pPr>
            <w:pStyle w:val="BodyText"/>
            <w:numPr>
              <w:numId w:val="17"/>
            </w:numPr>
            <w:ind w:left="720" w:hanging="360"/>
          </w:pPr>
        </w:pPrChange>
      </w:pPr>
      <w:ins w:id="154" w:author="Judson, Grant" w:date="2016-01-06T08:52:00Z">
        <w:del w:id="155" w:author="Alimchandani, Mahesh" w:date="2016-01-14T09:04:00Z">
          <w:r w:rsidDel="008C46CC">
            <w:rPr>
              <w:lang w:eastAsia="de-DE"/>
            </w:rPr>
            <w:delText>T</w:delText>
          </w:r>
        </w:del>
        <w:del w:id="156" w:author="Alimchandani, Mahesh" w:date="2016-01-14T09:09:00Z">
          <w:r w:rsidDel="005C2204">
            <w:rPr>
              <w:lang w:eastAsia="de-DE"/>
            </w:rPr>
            <w:delText xml:space="preserve">estbeds should be </w:delText>
          </w:r>
        </w:del>
      </w:ins>
      <w:ins w:id="157" w:author="Alimchandani, Mahesh" w:date="2016-01-14T09:04:00Z">
        <w:r w:rsidR="008C46CC">
          <w:rPr>
            <w:lang w:eastAsia="de-DE"/>
          </w:rPr>
          <w:t xml:space="preserve">posted </w:t>
        </w:r>
      </w:ins>
      <w:ins w:id="158" w:author="Judson, Grant" w:date="2016-01-06T08:53:00Z">
        <w:del w:id="159" w:author="Alimchandani, Mahesh" w:date="2016-01-14T09:04:00Z">
          <w:r w:rsidDel="008C46CC">
            <w:rPr>
              <w:lang w:eastAsia="de-DE"/>
            </w:rPr>
            <w:delText>registered</w:delText>
          </w:r>
        </w:del>
      </w:ins>
      <w:ins w:id="160" w:author="Judson, Grant" w:date="2016-01-06T08:52:00Z">
        <w:del w:id="161" w:author="Alimchandani, Mahesh" w:date="2016-01-14T09:04:00Z">
          <w:r w:rsidDel="008C46CC">
            <w:rPr>
              <w:lang w:eastAsia="de-DE"/>
            </w:rPr>
            <w:delText xml:space="preserve"> </w:delText>
          </w:r>
        </w:del>
        <w:del w:id="162" w:author="Alimchandani, Mahesh" w:date="2016-01-13T16:10:00Z">
          <w:r w:rsidDel="005E1275">
            <w:rPr>
              <w:lang w:eastAsia="de-DE"/>
            </w:rPr>
            <w:delText>in the</w:delText>
          </w:r>
        </w:del>
      </w:ins>
      <w:ins w:id="163" w:author="Alimchandani, Mahesh" w:date="2016-01-13T16:10:00Z">
        <w:r w:rsidR="005E1275">
          <w:rPr>
            <w:lang w:eastAsia="de-DE"/>
          </w:rPr>
          <w:t>on the</w:t>
        </w:r>
      </w:ins>
      <w:ins w:id="164" w:author="Judson, Grant" w:date="2016-01-06T08:52:00Z">
        <w:r>
          <w:rPr>
            <w:lang w:eastAsia="de-DE"/>
          </w:rPr>
          <w:t xml:space="preserve"> IALA e-navigation portal</w:t>
        </w:r>
      </w:ins>
      <w:ins w:id="165" w:author="Judson, Grant" w:date="2016-01-06T08:53:00Z">
        <w:r>
          <w:rPr>
            <w:lang w:eastAsia="de-DE"/>
          </w:rPr>
          <w:t xml:space="preserve"> </w:t>
        </w:r>
      </w:ins>
      <w:ins w:id="166" w:author="Alimchandani, Mahesh" w:date="2016-01-13T16:10:00Z">
        <w:r w:rsidR="005E1275">
          <w:rPr>
            <w:lang w:eastAsia="de-DE"/>
          </w:rPr>
          <w:t>(</w:t>
        </w:r>
      </w:ins>
      <w:ins w:id="167" w:author="Alimchandani, Mahesh" w:date="2016-01-13T16:11:00Z">
        <w:r w:rsidR="005E1275">
          <w:rPr>
            <w:lang w:eastAsia="de-DE"/>
          </w:rPr>
          <w:fldChar w:fldCharType="begin"/>
        </w:r>
        <w:r w:rsidR="005E1275">
          <w:rPr>
            <w:lang w:eastAsia="de-DE"/>
          </w:rPr>
          <w:instrText xml:space="preserve"> HYPERLINK "http://</w:instrText>
        </w:r>
      </w:ins>
      <w:ins w:id="168" w:author="Alimchandani, Mahesh" w:date="2016-01-13T16:10:00Z">
        <w:r w:rsidR="005E1275">
          <w:rPr>
            <w:lang w:eastAsia="de-DE"/>
          </w:rPr>
          <w:instrText>www.e-navigation.net</w:instrText>
        </w:r>
      </w:ins>
      <w:ins w:id="169" w:author="Alimchandani, Mahesh" w:date="2016-01-13T16:11:00Z">
        <w:r w:rsidR="005E1275">
          <w:rPr>
            <w:lang w:eastAsia="de-DE"/>
          </w:rPr>
          <w:instrText xml:space="preserve">" </w:instrText>
        </w:r>
        <w:r w:rsidR="005E1275">
          <w:rPr>
            <w:lang w:eastAsia="de-DE"/>
          </w:rPr>
          <w:fldChar w:fldCharType="separate"/>
        </w:r>
      </w:ins>
      <w:ins w:id="170" w:author="Alimchandani, Mahesh" w:date="2016-01-13T16:10:00Z">
        <w:r w:rsidR="005E1275" w:rsidRPr="00DA62E3">
          <w:rPr>
            <w:rStyle w:val="Hyperlink"/>
            <w:lang w:eastAsia="de-DE"/>
          </w:rPr>
          <w:t>www.e-navigation.net</w:t>
        </w:r>
      </w:ins>
      <w:ins w:id="171" w:author="Alimchandani, Mahesh" w:date="2016-01-13T16:11:00Z">
        <w:r w:rsidR="005E1275">
          <w:rPr>
            <w:lang w:eastAsia="de-DE"/>
          </w:rPr>
          <w:fldChar w:fldCharType="end"/>
        </w:r>
      </w:ins>
      <w:ins w:id="172" w:author="Alimchandani, Mahesh" w:date="2016-01-13T16:10:00Z">
        <w:r w:rsidR="005E1275">
          <w:rPr>
            <w:lang w:eastAsia="de-DE"/>
          </w:rPr>
          <w:t>)</w:t>
        </w:r>
      </w:ins>
      <w:ins w:id="173" w:author="Alimchandani, Mahesh" w:date="2016-01-14T09:04:00Z">
        <w:r w:rsidR="008C46CC">
          <w:rPr>
            <w:lang w:eastAsia="de-DE"/>
          </w:rPr>
          <w:t xml:space="preserve"> for </w:t>
        </w:r>
      </w:ins>
      <w:ins w:id="174" w:author="Alimchandani, Mahesh" w:date="2016-01-14T09:05:00Z">
        <w:r w:rsidR="008C46CC">
          <w:rPr>
            <w:lang w:eastAsia="de-DE"/>
          </w:rPr>
          <w:t>IALA members and the wider maritime community.</w:t>
        </w:r>
      </w:ins>
      <w:ins w:id="175" w:author="Alimchandani, Mahesh" w:date="2016-01-14T09:06:00Z">
        <w:r w:rsidR="005C2204">
          <w:rPr>
            <w:lang w:eastAsia="de-DE"/>
          </w:rPr>
          <w:t xml:space="preserve">  </w:t>
        </w:r>
      </w:ins>
    </w:p>
    <w:p w14:paraId="3FFFF6D4" w14:textId="77777777" w:rsidR="004955B7" w:rsidDel="005C2204" w:rsidRDefault="004955B7">
      <w:pPr>
        <w:pStyle w:val="BodyText"/>
        <w:tabs>
          <w:tab w:val="left" w:pos="0"/>
        </w:tabs>
        <w:rPr>
          <w:ins w:id="176" w:author="Judson, Grant" w:date="2016-01-06T08:52:00Z"/>
          <w:del w:id="177" w:author="Alimchandani, Mahesh" w:date="2016-01-14T09:07:00Z"/>
          <w:lang w:eastAsia="de-DE"/>
        </w:rPr>
        <w:pPrChange w:id="178" w:author="Judson, Grant" w:date="2016-01-06T08:54:00Z">
          <w:pPr>
            <w:pStyle w:val="BodyText"/>
            <w:numPr>
              <w:numId w:val="17"/>
            </w:numPr>
            <w:ind w:left="720" w:hanging="360"/>
          </w:pPr>
        </w:pPrChange>
      </w:pPr>
      <w:ins w:id="179" w:author="Judson, Grant" w:date="2016-01-06T08:53:00Z">
        <w:del w:id="180" w:author="Alimchandani, Mahesh" w:date="2016-01-14T09:04:00Z">
          <w:r w:rsidDel="008C46CC">
            <w:rPr>
              <w:lang w:eastAsia="de-DE"/>
            </w:rPr>
            <w:delText>for visibility amongst member states and interested parties</w:delText>
          </w:r>
        </w:del>
        <w:del w:id="181" w:author="Alimchandani, Mahesh" w:date="2016-01-14T09:07:00Z">
          <w:r w:rsidDel="005C2204">
            <w:rPr>
              <w:lang w:eastAsia="de-DE"/>
            </w:rPr>
            <w:delText>.</w:delText>
          </w:r>
        </w:del>
      </w:ins>
    </w:p>
    <w:p w14:paraId="59ACEC38" w14:textId="77777777" w:rsidR="00A000C4" w:rsidRPr="0088277B" w:rsidRDefault="00A000C4" w:rsidP="00A000C4">
      <w:pPr>
        <w:pStyle w:val="Heading1"/>
      </w:pPr>
      <w:bookmarkStart w:id="182" w:name="_Toc440525401"/>
      <w:bookmarkStart w:id="183" w:name="_Toc440533154"/>
      <w:r>
        <w:t xml:space="preserve">scope of the </w:t>
      </w:r>
      <w:r w:rsidRPr="0088277B">
        <w:t>guideline</w:t>
      </w:r>
      <w:bookmarkEnd w:id="182"/>
      <w:bookmarkEnd w:id="183"/>
      <w:r w:rsidRPr="0088277B">
        <w:t xml:space="preserve"> </w:t>
      </w:r>
    </w:p>
    <w:p w14:paraId="59EF0BF1" w14:textId="77777777" w:rsidR="00167050" w:rsidRPr="00117DC5" w:rsidRDefault="00167050" w:rsidP="00167050">
      <w:pPr>
        <w:pStyle w:val="BodyText"/>
        <w:rPr>
          <w:lang w:eastAsia="de-DE"/>
        </w:rPr>
      </w:pPr>
      <w:r w:rsidRPr="00117DC5">
        <w:rPr>
          <w:lang w:eastAsia="de-DE"/>
        </w:rPr>
        <w:t>E-Navigation testbeds are the primary means to demonstrate proof-of-e-navigation concepts</w:t>
      </w:r>
      <w:del w:id="184" w:author="Alimchandani, Mahesh" w:date="2015-12-17T14:56:00Z">
        <w:r w:rsidRPr="00117DC5" w:rsidDel="00E11EB6">
          <w:rPr>
            <w:lang w:eastAsia="de-DE"/>
          </w:rPr>
          <w:delText xml:space="preserve"> that have been developed thus far</w:delText>
        </w:r>
      </w:del>
      <w:r w:rsidRPr="00117DC5">
        <w:rPr>
          <w:lang w:eastAsia="de-DE"/>
        </w:rPr>
        <w:t xml:space="preserve">. The </w:t>
      </w:r>
      <w:del w:id="185" w:author="Alimchandani, Mahesh" w:date="2015-12-18T11:44:00Z">
        <w:r w:rsidRPr="00117DC5" w:rsidDel="00343066">
          <w:rPr>
            <w:lang w:eastAsia="de-DE"/>
          </w:rPr>
          <w:delText xml:space="preserve">purpose </w:delText>
        </w:r>
      </w:del>
      <w:ins w:id="186" w:author="Alimchandani, Mahesh" w:date="2015-12-18T11:44:00Z">
        <w:r w:rsidR="00343066">
          <w:rPr>
            <w:lang w:eastAsia="de-DE"/>
          </w:rPr>
          <w:t>scope</w:t>
        </w:r>
        <w:r w:rsidR="00343066" w:rsidRPr="00117DC5">
          <w:rPr>
            <w:lang w:eastAsia="de-DE"/>
          </w:rPr>
          <w:t xml:space="preserve"> </w:t>
        </w:r>
      </w:ins>
      <w:r w:rsidRPr="00117DC5">
        <w:rPr>
          <w:lang w:eastAsia="de-DE"/>
        </w:rPr>
        <w:t>of this document is to provide guidance</w:t>
      </w:r>
      <w:r w:rsidR="00503458">
        <w:rPr>
          <w:lang w:eastAsia="de-DE"/>
        </w:rPr>
        <w:t xml:space="preserve"> </w:t>
      </w:r>
      <w:r w:rsidR="00D16D37">
        <w:rPr>
          <w:lang w:eastAsia="de-DE"/>
        </w:rPr>
        <w:t>on the</w:t>
      </w:r>
      <w:r w:rsidR="00503458">
        <w:rPr>
          <w:lang w:eastAsia="de-DE"/>
        </w:rPr>
        <w:t>:</w:t>
      </w:r>
    </w:p>
    <w:p w14:paraId="42A9F019" w14:textId="77777777" w:rsidR="00503458" w:rsidRPr="00117DC5" w:rsidRDefault="00503458" w:rsidP="00641A4B">
      <w:pPr>
        <w:pStyle w:val="BodyText"/>
        <w:numPr>
          <w:ilvl w:val="0"/>
          <w:numId w:val="29"/>
        </w:numPr>
        <w:rPr>
          <w:lang w:eastAsia="de-DE"/>
        </w:rPr>
      </w:pPr>
      <w:del w:id="187" w:author="Alimchandani, Mahesh" w:date="2015-12-18T11:43:00Z">
        <w:r w:rsidDel="00343066">
          <w:rPr>
            <w:lang w:eastAsia="de-DE"/>
          </w:rPr>
          <w:delText xml:space="preserve">Planning of </w:delText>
        </w:r>
      </w:del>
      <w:ins w:id="188" w:author="Alimchandani, Mahesh" w:date="2015-12-18T11:43:00Z">
        <w:r w:rsidR="00343066">
          <w:rPr>
            <w:lang w:eastAsia="de-DE"/>
          </w:rPr>
          <w:t xml:space="preserve">The </w:t>
        </w:r>
      </w:ins>
      <w:del w:id="189" w:author="Alimchandani, Mahesh" w:date="2015-12-18T11:43:00Z">
        <w:r w:rsidDel="00343066">
          <w:rPr>
            <w:lang w:eastAsia="de-DE"/>
          </w:rPr>
          <w:delText xml:space="preserve">the </w:delText>
        </w:r>
      </w:del>
      <w:r w:rsidR="00167050" w:rsidRPr="00117DC5">
        <w:rPr>
          <w:lang w:eastAsia="de-DE"/>
        </w:rPr>
        <w:t>design</w:t>
      </w:r>
      <w:del w:id="190" w:author="Alimchandani, Mahesh" w:date="2015-12-18T11:43:00Z">
        <w:r w:rsidDel="00343066">
          <w:rPr>
            <w:lang w:eastAsia="de-DE"/>
          </w:rPr>
          <w:delText>,</w:delText>
        </w:r>
        <w:r w:rsidRPr="00503458" w:rsidDel="00343066">
          <w:rPr>
            <w:lang w:eastAsia="de-DE"/>
          </w:rPr>
          <w:delText xml:space="preserve"> </w:delText>
        </w:r>
        <w:r w:rsidDel="00343066">
          <w:rPr>
            <w:lang w:eastAsia="de-DE"/>
          </w:rPr>
          <w:delText>tests and</w:delText>
        </w:r>
        <w:r w:rsidRPr="00117DC5" w:rsidDel="00343066">
          <w:rPr>
            <w:lang w:eastAsia="de-DE"/>
          </w:rPr>
          <w:delText xml:space="preserve"> analysis</w:delText>
        </w:r>
      </w:del>
      <w:r w:rsidRPr="00117DC5">
        <w:rPr>
          <w:lang w:eastAsia="de-DE"/>
        </w:rPr>
        <w:t xml:space="preserve"> of </w:t>
      </w:r>
      <w:r w:rsidR="001C5138">
        <w:rPr>
          <w:lang w:eastAsia="de-DE"/>
        </w:rPr>
        <w:t>testbe</w:t>
      </w:r>
      <w:ins w:id="191" w:author="Alimchandani, Mahesh" w:date="2015-12-18T11:43:00Z">
        <w:r w:rsidR="00343066">
          <w:rPr>
            <w:lang w:eastAsia="de-DE"/>
          </w:rPr>
          <w:t>ds</w:t>
        </w:r>
      </w:ins>
      <w:del w:id="192" w:author="Alimchandani, Mahesh" w:date="2015-12-18T11:43:00Z">
        <w:r w:rsidR="001C5138" w:rsidDel="00343066">
          <w:rPr>
            <w:lang w:eastAsia="de-DE"/>
          </w:rPr>
          <w:delText>d</w:delText>
        </w:r>
      </w:del>
      <w:del w:id="193" w:author="Alimchandani, Mahesh" w:date="2016-01-14T09:10:00Z">
        <w:r w:rsidR="001C5138" w:rsidDel="005C2204">
          <w:rPr>
            <w:lang w:eastAsia="de-DE"/>
          </w:rPr>
          <w:delText xml:space="preserve"> </w:delText>
        </w:r>
      </w:del>
      <w:del w:id="194" w:author="Alimchandani, Mahesh" w:date="2015-12-18T11:43:00Z">
        <w:r w:rsidRPr="00117DC5" w:rsidDel="00343066">
          <w:rPr>
            <w:lang w:eastAsia="de-DE"/>
          </w:rPr>
          <w:delText>results</w:delText>
        </w:r>
      </w:del>
      <w:r w:rsidRPr="00117DC5">
        <w:rPr>
          <w:lang w:eastAsia="de-DE"/>
        </w:rPr>
        <w:t>; and</w:t>
      </w:r>
    </w:p>
    <w:p w14:paraId="0C6CB6DE" w14:textId="77777777" w:rsidR="00167050" w:rsidRDefault="00503458" w:rsidP="00641A4B">
      <w:pPr>
        <w:pStyle w:val="BodyText"/>
        <w:numPr>
          <w:ilvl w:val="0"/>
          <w:numId w:val="29"/>
        </w:numPr>
        <w:rPr>
          <w:lang w:eastAsia="de-DE"/>
        </w:rPr>
      </w:pPr>
      <w:r>
        <w:rPr>
          <w:lang w:eastAsia="de-DE"/>
        </w:rPr>
        <w:t>R</w:t>
      </w:r>
      <w:r w:rsidR="00117DC5" w:rsidRPr="00117DC5">
        <w:rPr>
          <w:lang w:eastAsia="de-DE"/>
        </w:rPr>
        <w:t xml:space="preserve">eporting of </w:t>
      </w:r>
      <w:r w:rsidR="001C5138">
        <w:rPr>
          <w:lang w:eastAsia="de-DE"/>
        </w:rPr>
        <w:t xml:space="preserve">testbed </w:t>
      </w:r>
      <w:r w:rsidR="00117DC5" w:rsidRPr="00117DC5">
        <w:rPr>
          <w:lang w:eastAsia="de-DE"/>
        </w:rPr>
        <w:t>results.</w:t>
      </w:r>
      <w:r w:rsidR="00167050" w:rsidRPr="00117DC5">
        <w:rPr>
          <w:lang w:eastAsia="de-DE"/>
        </w:rPr>
        <w:t xml:space="preserve"> </w:t>
      </w:r>
    </w:p>
    <w:p w14:paraId="41B01693" w14:textId="77777777" w:rsidR="00A6617E" w:rsidRDefault="00A6617E" w:rsidP="00A6617E">
      <w:pPr>
        <w:pStyle w:val="Heading1"/>
      </w:pPr>
      <w:bookmarkStart w:id="195" w:name="_Toc440525402"/>
      <w:bookmarkStart w:id="196" w:name="_Toc440533155"/>
      <w:r>
        <w:t>TESTBEDS</w:t>
      </w:r>
      <w:bookmarkEnd w:id="195"/>
      <w:bookmarkEnd w:id="196"/>
      <w:r w:rsidR="00471810">
        <w:t xml:space="preserve"> </w:t>
      </w:r>
    </w:p>
    <w:p w14:paraId="1B5EDA86" w14:textId="77777777" w:rsidR="00A6617E" w:rsidRDefault="00A6617E" w:rsidP="00A6617E">
      <w:pPr>
        <w:jc w:val="both"/>
        <w:rPr>
          <w:lang w:val="en-CA" w:eastAsia="de-DE"/>
        </w:rPr>
      </w:pPr>
      <w:r>
        <w:rPr>
          <w:lang w:val="en-CA" w:eastAsia="de-DE"/>
        </w:rPr>
        <w:t xml:space="preserve">A testbed (also commonly </w:t>
      </w:r>
      <w:del w:id="197" w:author="Alimchandani, Mahesh" w:date="2015-12-17T14:56:00Z">
        <w:r w:rsidDel="00E11EB6">
          <w:rPr>
            <w:lang w:val="en-CA" w:eastAsia="de-DE"/>
          </w:rPr>
          <w:delText>spelt</w:delText>
        </w:r>
        <w:r w:rsidRPr="005F00BC" w:rsidDel="00E11EB6">
          <w:rPr>
            <w:lang w:val="en-CA" w:eastAsia="de-DE"/>
          </w:rPr>
          <w:delText xml:space="preserve"> </w:delText>
        </w:r>
      </w:del>
      <w:ins w:id="198" w:author="Alimchandani, Mahesh" w:date="2015-12-17T14:56:00Z">
        <w:r w:rsidR="00E11EB6">
          <w:rPr>
            <w:lang w:val="en-CA" w:eastAsia="de-DE"/>
          </w:rPr>
          <w:t>written</w:t>
        </w:r>
        <w:r w:rsidR="00E11EB6" w:rsidRPr="005F00BC">
          <w:rPr>
            <w:lang w:val="en-CA" w:eastAsia="de-DE"/>
          </w:rPr>
          <w:t xml:space="preserve"> </w:t>
        </w:r>
      </w:ins>
      <w:r w:rsidRPr="005F00BC">
        <w:rPr>
          <w:lang w:val="en-CA" w:eastAsia="de-DE"/>
        </w:rPr>
        <w:t xml:space="preserve">as </w:t>
      </w:r>
      <w:r>
        <w:rPr>
          <w:lang w:val="en-CA" w:eastAsia="de-DE"/>
        </w:rPr>
        <w:t>‘</w:t>
      </w:r>
      <w:r w:rsidRPr="005F00BC">
        <w:rPr>
          <w:lang w:val="en-CA" w:eastAsia="de-DE"/>
        </w:rPr>
        <w:t>test bed</w:t>
      </w:r>
      <w:r>
        <w:rPr>
          <w:lang w:val="en-CA" w:eastAsia="de-DE"/>
        </w:rPr>
        <w:t>’</w:t>
      </w:r>
      <w:r w:rsidRPr="005F00BC">
        <w:rPr>
          <w:lang w:val="en-CA" w:eastAsia="de-DE"/>
        </w:rPr>
        <w:t xml:space="preserve"> in research publications) is a platform for </w:t>
      </w:r>
      <w:r>
        <w:rPr>
          <w:lang w:val="en-CA" w:eastAsia="de-DE"/>
        </w:rPr>
        <w:t>trialling</w:t>
      </w:r>
      <w:r w:rsidRPr="005F00BC">
        <w:rPr>
          <w:lang w:val="en-CA" w:eastAsia="de-DE"/>
        </w:rPr>
        <w:t xml:space="preserve"> development projects. Testbeds </w:t>
      </w:r>
      <w:r>
        <w:rPr>
          <w:lang w:val="en-CA" w:eastAsia="de-DE"/>
        </w:rPr>
        <w:t>generally involve</w:t>
      </w:r>
      <w:r w:rsidRPr="005F00BC">
        <w:rPr>
          <w:lang w:val="en-CA" w:eastAsia="de-DE"/>
        </w:rPr>
        <w:t xml:space="preserve"> rigorous, transparent</w:t>
      </w:r>
      <w:r>
        <w:rPr>
          <w:lang w:val="en-CA" w:eastAsia="de-DE"/>
        </w:rPr>
        <w:t xml:space="preserve"> and replicable testing of</w:t>
      </w:r>
      <w:ins w:id="199" w:author="Alimchandani, Mahesh" w:date="2015-12-17T14:57:00Z">
        <w:r w:rsidR="00E11EB6">
          <w:rPr>
            <w:lang w:val="en-CA" w:eastAsia="de-DE"/>
          </w:rPr>
          <w:t xml:space="preserve"> </w:t>
        </w:r>
      </w:ins>
      <w:del w:id="200" w:author="Alimchandani, Mahesh" w:date="2015-12-17T14:56:00Z">
        <w:r w:rsidDel="00E11EB6">
          <w:rPr>
            <w:lang w:val="en-CA" w:eastAsia="de-DE"/>
          </w:rPr>
          <w:delText>,</w:delText>
        </w:r>
      </w:del>
      <w:r>
        <w:rPr>
          <w:lang w:val="en-CA" w:eastAsia="de-DE"/>
        </w:rPr>
        <w:t xml:space="preserve"> </w:t>
      </w:r>
      <w:del w:id="201" w:author="Alimchandani, Mahesh" w:date="2015-12-17T14:56:00Z">
        <w:r w:rsidDel="00E11EB6">
          <w:rPr>
            <w:lang w:val="en-CA" w:eastAsia="de-DE"/>
          </w:rPr>
          <w:delText xml:space="preserve">for example, </w:delText>
        </w:r>
      </w:del>
      <w:r w:rsidRPr="005F00BC">
        <w:rPr>
          <w:lang w:val="en-CA" w:eastAsia="de-DE"/>
        </w:rPr>
        <w:t>scientifi</w:t>
      </w:r>
      <w:r>
        <w:rPr>
          <w:lang w:val="en-CA" w:eastAsia="de-DE"/>
        </w:rPr>
        <w:t xml:space="preserve">c theories, </w:t>
      </w:r>
      <w:ins w:id="202" w:author="Alimchandani, Mahesh" w:date="2015-12-18T11:44:00Z">
        <w:r w:rsidR="00343066">
          <w:rPr>
            <w:lang w:val="en-CA" w:eastAsia="de-DE"/>
          </w:rPr>
          <w:t xml:space="preserve">innovative solutions, </w:t>
        </w:r>
      </w:ins>
      <w:r>
        <w:rPr>
          <w:lang w:val="en-CA" w:eastAsia="de-DE"/>
        </w:rPr>
        <w:t>computational tools</w:t>
      </w:r>
      <w:r w:rsidRPr="005F00BC">
        <w:rPr>
          <w:lang w:val="en-CA" w:eastAsia="de-DE"/>
        </w:rPr>
        <w:t xml:space="preserve"> and new technologies. </w:t>
      </w:r>
    </w:p>
    <w:p w14:paraId="20F20758" w14:textId="77777777" w:rsidR="00A6617E" w:rsidRDefault="00A6617E" w:rsidP="00A6617E">
      <w:pPr>
        <w:jc w:val="both"/>
        <w:rPr>
          <w:lang w:val="en-CA" w:eastAsia="de-DE"/>
        </w:rPr>
      </w:pPr>
    </w:p>
    <w:p w14:paraId="00108B72" w14:textId="77777777" w:rsidR="00702AAD" w:rsidRDefault="00FF589B" w:rsidP="00471810">
      <w:pPr>
        <w:pStyle w:val="BodyText"/>
        <w:rPr>
          <w:lang w:val="en-CA" w:eastAsia="de-DE"/>
        </w:rPr>
      </w:pPr>
      <w:del w:id="203" w:author="Judson, Grant" w:date="2016-01-04T10:09:00Z">
        <w:r w:rsidDel="004F2125">
          <w:rPr>
            <w:lang w:eastAsia="de-DE"/>
          </w:rPr>
          <w:delText xml:space="preserve">Some </w:delText>
        </w:r>
      </w:del>
      <w:ins w:id="204" w:author="Judson, Grant" w:date="2016-01-04T10:09:00Z">
        <w:r w:rsidR="004F2125">
          <w:rPr>
            <w:lang w:eastAsia="de-DE"/>
          </w:rPr>
          <w:t xml:space="preserve">A number of </w:t>
        </w:r>
      </w:ins>
      <w:r w:rsidR="005B621B">
        <w:rPr>
          <w:lang w:eastAsia="de-DE"/>
        </w:rPr>
        <w:t>e-N</w:t>
      </w:r>
      <w:r w:rsidR="0088277B" w:rsidRPr="0088277B">
        <w:rPr>
          <w:lang w:eastAsia="de-DE"/>
        </w:rPr>
        <w:t xml:space="preserve">avigation </w:t>
      </w:r>
      <w:del w:id="205" w:author="Alimchandani, Mahesh" w:date="2015-12-17T14:57:00Z">
        <w:r w:rsidR="00471810" w:rsidDel="00E11EB6">
          <w:rPr>
            <w:lang w:eastAsia="de-DE"/>
          </w:rPr>
          <w:delText xml:space="preserve">Testbeds </w:delText>
        </w:r>
      </w:del>
      <w:ins w:id="206" w:author="Alimchandani, Mahesh" w:date="2015-12-17T14:57:00Z">
        <w:r w:rsidR="00E11EB6">
          <w:rPr>
            <w:lang w:eastAsia="de-DE"/>
          </w:rPr>
          <w:t xml:space="preserve">testbeds </w:t>
        </w:r>
      </w:ins>
      <w:del w:id="207" w:author="Judson, Grant" w:date="2016-01-04T10:09:00Z">
        <w:r w:rsidR="00446D7C" w:rsidDel="004F2125">
          <w:rPr>
            <w:lang w:eastAsia="de-DE"/>
          </w:rPr>
          <w:delText xml:space="preserve">have </w:delText>
        </w:r>
      </w:del>
      <w:ins w:id="208" w:author="Judson, Grant" w:date="2016-01-04T10:09:00Z">
        <w:r w:rsidR="004F2125">
          <w:rPr>
            <w:lang w:eastAsia="de-DE"/>
          </w:rPr>
          <w:t xml:space="preserve">are already </w:t>
        </w:r>
      </w:ins>
      <w:del w:id="209" w:author="Judson, Grant" w:date="2016-01-04T10:09:00Z">
        <w:r w:rsidR="00446D7C" w:rsidDel="004F2125">
          <w:rPr>
            <w:lang w:eastAsia="de-DE"/>
          </w:rPr>
          <w:delText>already taken place</w:delText>
        </w:r>
      </w:del>
      <w:ins w:id="210" w:author="Judson, Grant" w:date="2016-01-04T10:09:00Z">
        <w:r w:rsidR="004F2125">
          <w:rPr>
            <w:lang w:eastAsia="de-DE"/>
          </w:rPr>
          <w:t>in place</w:t>
        </w:r>
      </w:ins>
      <w:ins w:id="211" w:author="Alimchandani, Mahesh" w:date="2016-01-14T09:12:00Z">
        <w:r w:rsidR="005C2204">
          <w:rPr>
            <w:lang w:eastAsia="de-DE"/>
          </w:rPr>
          <w:t>, trialling e-navigation concepts</w:t>
        </w:r>
      </w:ins>
      <w:ins w:id="212" w:author="Judson, Grant" w:date="2016-01-04T10:09:00Z">
        <w:del w:id="213" w:author="Alimchandani, Mahesh" w:date="2016-01-14T09:11:00Z">
          <w:r w:rsidR="004F2125" w:rsidDel="005C2204">
            <w:rPr>
              <w:lang w:eastAsia="de-DE"/>
            </w:rPr>
            <w:delText xml:space="preserve"> and exploring the future of e-Navigation</w:delText>
          </w:r>
        </w:del>
      </w:ins>
      <w:r w:rsidR="00446D7C">
        <w:rPr>
          <w:lang w:eastAsia="de-DE"/>
        </w:rPr>
        <w:t xml:space="preserve">.  </w:t>
      </w:r>
      <w:r w:rsidR="00D91E2D">
        <w:rPr>
          <w:lang w:eastAsia="de-DE"/>
        </w:rPr>
        <w:t>A</w:t>
      </w:r>
      <w:r w:rsidR="00676401">
        <w:rPr>
          <w:lang w:eastAsia="de-DE"/>
        </w:rPr>
        <w:t>dditionally, t</w:t>
      </w:r>
      <w:r w:rsidR="00D91E2D">
        <w:rPr>
          <w:lang w:eastAsia="de-DE"/>
        </w:rPr>
        <w:t xml:space="preserve">here are a growing number of testbeds </w:t>
      </w:r>
      <w:r w:rsidR="00A934F2">
        <w:rPr>
          <w:lang w:eastAsia="de-DE"/>
        </w:rPr>
        <w:t xml:space="preserve">currently under </w:t>
      </w:r>
      <w:del w:id="214" w:author="Judson, Grant" w:date="2016-01-04T10:10:00Z">
        <w:r w:rsidR="00A934F2" w:rsidDel="004F2125">
          <w:rPr>
            <w:lang w:eastAsia="de-DE"/>
          </w:rPr>
          <w:delText>way</w:delText>
        </w:r>
      </w:del>
      <w:ins w:id="215" w:author="Judson, Grant" w:date="2016-01-04T10:10:00Z">
        <w:r w:rsidR="004F2125">
          <w:rPr>
            <w:lang w:eastAsia="de-DE"/>
          </w:rPr>
          <w:t>development</w:t>
        </w:r>
      </w:ins>
      <w:ins w:id="216" w:author="Alimchandani, Mahesh" w:date="2016-01-14T09:12:00Z">
        <w:r w:rsidR="005C2204">
          <w:rPr>
            <w:lang w:eastAsia="de-DE"/>
          </w:rPr>
          <w:t xml:space="preserve">.  A list can be </w:t>
        </w:r>
      </w:ins>
      <w:del w:id="217" w:author="Judson, Grant" w:date="2016-01-04T16:19:00Z">
        <w:r w:rsidR="00D91E2D" w:rsidDel="00C1203B">
          <w:rPr>
            <w:lang w:eastAsia="de-DE"/>
          </w:rPr>
          <w:delText xml:space="preserve">.  </w:delText>
        </w:r>
        <w:r w:rsidR="00471810" w:rsidDel="00C1203B">
          <w:rPr>
            <w:lang w:val="en-CA" w:eastAsia="de-DE"/>
          </w:rPr>
          <w:delText xml:space="preserve">A more complete list of known </w:delText>
        </w:r>
      </w:del>
      <w:ins w:id="218" w:author="Alimchandani, Mahesh" w:date="2015-12-18T11:46:00Z">
        <w:del w:id="219" w:author="Judson, Grant" w:date="2016-01-04T16:19:00Z">
          <w:r w:rsidR="00343066" w:rsidDel="00C1203B">
            <w:rPr>
              <w:lang w:val="en-CA" w:eastAsia="de-DE"/>
            </w:rPr>
            <w:delText xml:space="preserve">and reported </w:delText>
          </w:r>
        </w:del>
      </w:ins>
      <w:del w:id="220" w:author="Judson, Grant" w:date="2016-01-04T16:19:00Z">
        <w:r w:rsidR="00471810" w:rsidDel="00C1203B">
          <w:rPr>
            <w:lang w:val="en-CA" w:eastAsia="de-DE"/>
          </w:rPr>
          <w:delText xml:space="preserve">Testbeds </w:delText>
        </w:r>
      </w:del>
      <w:ins w:id="221" w:author="Alimchandani, Mahesh" w:date="2015-12-17T14:57:00Z">
        <w:del w:id="222" w:author="Judson, Grant" w:date="2016-01-04T16:19:00Z">
          <w:r w:rsidR="00E11EB6" w:rsidDel="00C1203B">
            <w:rPr>
              <w:lang w:val="en-CA" w:eastAsia="de-DE"/>
            </w:rPr>
            <w:delText xml:space="preserve">testbeds </w:delText>
          </w:r>
        </w:del>
      </w:ins>
      <w:ins w:id="223" w:author="Judson, Grant" w:date="2016-01-04T16:19:00Z">
        <w:del w:id="224" w:author="Alimchandani, Mahesh" w:date="2016-01-14T09:12:00Z">
          <w:r w:rsidR="00C1203B" w:rsidDel="005C2204">
            <w:rPr>
              <w:lang w:eastAsia="de-DE"/>
            </w:rPr>
            <w:delText xml:space="preserve">which </w:delText>
          </w:r>
        </w:del>
      </w:ins>
      <w:del w:id="225" w:author="Alimchandani, Mahesh" w:date="2016-01-14T09:12:00Z">
        <w:r w:rsidR="00471810" w:rsidDel="005C2204">
          <w:rPr>
            <w:lang w:val="en-CA" w:eastAsia="de-DE"/>
          </w:rPr>
          <w:delText xml:space="preserve">can be </w:delText>
        </w:r>
      </w:del>
      <w:r w:rsidR="00471810">
        <w:rPr>
          <w:lang w:val="en-CA" w:eastAsia="de-DE"/>
        </w:rPr>
        <w:t xml:space="preserve">found at </w:t>
      </w:r>
      <w:ins w:id="226" w:author="Alimchandani, Mahesh" w:date="2015-12-18T11:46:00Z">
        <w:r w:rsidR="00343066">
          <w:rPr>
            <w:lang w:val="en-CA" w:eastAsia="de-DE"/>
          </w:rPr>
          <w:t xml:space="preserve">the </w:t>
        </w:r>
      </w:ins>
      <w:r w:rsidR="00471810">
        <w:rPr>
          <w:lang w:val="en-CA" w:eastAsia="de-DE"/>
        </w:rPr>
        <w:t xml:space="preserve">IALA </w:t>
      </w:r>
      <w:r w:rsidR="00471810" w:rsidRPr="00471810">
        <w:rPr>
          <w:lang w:val="en-CA" w:eastAsia="de-DE"/>
        </w:rPr>
        <w:t>e-Navigation web portal (</w:t>
      </w:r>
      <w:hyperlink r:id="rId15" w:history="1">
        <w:r w:rsidR="00471810" w:rsidRPr="00F24A61">
          <w:rPr>
            <w:rStyle w:val="Hyperlink"/>
            <w:lang w:val="en-CA" w:eastAsia="de-DE"/>
          </w:rPr>
          <w:t>www.e-navigation.net</w:t>
        </w:r>
      </w:hyperlink>
      <w:r w:rsidR="00471810">
        <w:rPr>
          <w:lang w:val="en-CA" w:eastAsia="de-DE"/>
        </w:rPr>
        <w:t>)</w:t>
      </w:r>
      <w:ins w:id="227" w:author="Alimchandani, Mahesh" w:date="2016-01-14T09:13:00Z">
        <w:r w:rsidR="005C2204">
          <w:rPr>
            <w:lang w:val="en-CA" w:eastAsia="de-DE"/>
          </w:rPr>
          <w:t>.</w:t>
        </w:r>
      </w:ins>
    </w:p>
    <w:p w14:paraId="15C24B0A" w14:textId="77777777" w:rsidR="00471810" w:rsidRPr="005F00BC" w:rsidRDefault="00471810" w:rsidP="005F00BC">
      <w:pPr>
        <w:jc w:val="both"/>
        <w:rPr>
          <w:lang w:val="en-CA" w:eastAsia="de-DE"/>
        </w:rPr>
      </w:pPr>
    </w:p>
    <w:p w14:paraId="59C58212" w14:textId="77777777" w:rsidR="00446D7C" w:rsidRDefault="000B6C53" w:rsidP="00E51AFA">
      <w:pPr>
        <w:jc w:val="both"/>
        <w:rPr>
          <w:lang w:eastAsia="de-DE"/>
        </w:rPr>
      </w:pPr>
      <w:r>
        <w:rPr>
          <w:lang w:eastAsia="de-DE"/>
        </w:rPr>
        <w:t>e</w:t>
      </w:r>
      <w:r w:rsidR="00C03C7B">
        <w:rPr>
          <w:lang w:eastAsia="de-DE"/>
        </w:rPr>
        <w:t>-Navigation t</w:t>
      </w:r>
      <w:r w:rsidR="00676401">
        <w:rPr>
          <w:lang w:eastAsia="de-DE"/>
        </w:rPr>
        <w:t xml:space="preserve">estbeds allow for </w:t>
      </w:r>
      <w:r w:rsidR="00676401" w:rsidRPr="005B621B">
        <w:rPr>
          <w:lang w:eastAsia="de-DE"/>
        </w:rPr>
        <w:t xml:space="preserve">early </w:t>
      </w:r>
      <w:ins w:id="228" w:author="Alimchandani, Mahesh" w:date="2015-12-18T11:47:00Z">
        <w:r w:rsidR="00343066">
          <w:rPr>
            <w:lang w:eastAsia="de-DE"/>
          </w:rPr>
          <w:t xml:space="preserve">identification and </w:t>
        </w:r>
      </w:ins>
      <w:ins w:id="229" w:author="Alimchandani, Mahesh" w:date="2015-12-18T11:46:00Z">
        <w:r w:rsidR="00343066">
          <w:rPr>
            <w:lang w:eastAsia="de-DE"/>
          </w:rPr>
          <w:t xml:space="preserve">assessment </w:t>
        </w:r>
      </w:ins>
      <w:del w:id="230" w:author="Alimchandani, Mahesh" w:date="2015-12-18T11:46:00Z">
        <w:r w:rsidR="00676401" w:rsidRPr="005B621B" w:rsidDel="00343066">
          <w:rPr>
            <w:lang w:eastAsia="de-DE"/>
          </w:rPr>
          <w:delText xml:space="preserve">detection </w:delText>
        </w:r>
      </w:del>
      <w:r w:rsidR="00676401" w:rsidRPr="005B621B">
        <w:rPr>
          <w:lang w:eastAsia="de-DE"/>
        </w:rPr>
        <w:t xml:space="preserve">of </w:t>
      </w:r>
      <w:r w:rsidR="00676401">
        <w:rPr>
          <w:lang w:eastAsia="de-DE"/>
        </w:rPr>
        <w:t xml:space="preserve">new </w:t>
      </w:r>
      <w:r w:rsidR="00676401" w:rsidRPr="005B621B">
        <w:rPr>
          <w:lang w:eastAsia="de-DE"/>
        </w:rPr>
        <w:t>system</w:t>
      </w:r>
      <w:r w:rsidR="00676401">
        <w:rPr>
          <w:lang w:eastAsia="de-DE"/>
        </w:rPr>
        <w:t xml:space="preserve"> functionality, </w:t>
      </w:r>
      <w:r w:rsidR="007E10BB">
        <w:rPr>
          <w:lang w:eastAsia="de-DE"/>
        </w:rPr>
        <w:t>operational usability</w:t>
      </w:r>
      <w:r w:rsidR="00C03C7B">
        <w:rPr>
          <w:lang w:eastAsia="de-DE"/>
        </w:rPr>
        <w:t>,</w:t>
      </w:r>
      <w:r w:rsidR="007E10BB">
        <w:rPr>
          <w:lang w:eastAsia="de-DE"/>
        </w:rPr>
        <w:t xml:space="preserve"> </w:t>
      </w:r>
      <w:r w:rsidR="00676401" w:rsidRPr="005B621B">
        <w:rPr>
          <w:lang w:eastAsia="de-DE"/>
        </w:rPr>
        <w:t xml:space="preserve">areas of </w:t>
      </w:r>
      <w:r w:rsidR="00676401">
        <w:rPr>
          <w:lang w:eastAsia="de-DE"/>
        </w:rPr>
        <w:t xml:space="preserve">enhancements and identification of weaknesses.  </w:t>
      </w:r>
      <w:r w:rsidR="00C03C7B">
        <w:rPr>
          <w:lang w:eastAsia="de-DE"/>
        </w:rPr>
        <w:t xml:space="preserve">Ideally, </w:t>
      </w:r>
      <w:ins w:id="231" w:author="Alimchandani, Mahesh" w:date="2016-01-14T09:12:00Z">
        <w:r w:rsidR="005C2204">
          <w:rPr>
            <w:lang w:eastAsia="de-DE"/>
          </w:rPr>
          <w:t xml:space="preserve">equipment used in </w:t>
        </w:r>
      </w:ins>
      <w:r w:rsidR="00C03C7B">
        <w:rPr>
          <w:lang w:eastAsia="de-DE"/>
        </w:rPr>
        <w:t>t</w:t>
      </w:r>
      <w:r w:rsidR="007E10BB" w:rsidRPr="007E10BB">
        <w:rPr>
          <w:lang w:eastAsia="de-DE"/>
        </w:rPr>
        <w:t>estbeds should</w:t>
      </w:r>
      <w:r w:rsidR="00C03C7B">
        <w:rPr>
          <w:lang w:eastAsia="de-DE"/>
        </w:rPr>
        <w:t xml:space="preserve"> </w:t>
      </w:r>
      <w:ins w:id="232" w:author="Alimchandani, Mahesh" w:date="2016-01-14T09:14:00Z">
        <w:r w:rsidR="005C2204">
          <w:rPr>
            <w:lang w:eastAsia="de-DE"/>
          </w:rPr>
          <w:t xml:space="preserve">be based on </w:t>
        </w:r>
      </w:ins>
      <w:del w:id="233" w:author="Alimchandani, Mahesh" w:date="2016-01-14T09:14:00Z">
        <w:r w:rsidR="007E10BB" w:rsidRPr="007E10BB" w:rsidDel="005C2204">
          <w:rPr>
            <w:lang w:eastAsia="de-DE"/>
          </w:rPr>
          <w:delText xml:space="preserve">be </w:delText>
        </w:r>
        <w:r w:rsidDel="005C2204">
          <w:rPr>
            <w:lang w:eastAsia="de-DE"/>
          </w:rPr>
          <w:delText xml:space="preserve">linked to </w:delText>
        </w:r>
      </w:del>
      <w:r>
        <w:rPr>
          <w:lang w:eastAsia="de-DE"/>
        </w:rPr>
        <w:t>human-centred</w:t>
      </w:r>
      <w:r w:rsidR="007E10BB" w:rsidRPr="007E10BB">
        <w:rPr>
          <w:lang w:eastAsia="de-DE"/>
        </w:rPr>
        <w:t xml:space="preserve"> design process</w:t>
      </w:r>
      <w:r w:rsidR="00344215">
        <w:rPr>
          <w:lang w:eastAsia="de-DE"/>
        </w:rPr>
        <w:t>es</w:t>
      </w:r>
      <w:r w:rsidR="00C03C7B">
        <w:rPr>
          <w:lang w:eastAsia="de-DE"/>
        </w:rPr>
        <w:t>,</w:t>
      </w:r>
      <w:r w:rsidR="007E10BB" w:rsidRPr="007E10BB">
        <w:rPr>
          <w:lang w:eastAsia="de-DE"/>
        </w:rPr>
        <w:t xml:space="preserve"> </w:t>
      </w:r>
      <w:del w:id="234" w:author="Alimchandani, Mahesh" w:date="2016-01-14T09:14:00Z">
        <w:r w:rsidR="007E10BB" w:rsidRPr="007E10BB" w:rsidDel="005C2204">
          <w:rPr>
            <w:lang w:eastAsia="de-DE"/>
          </w:rPr>
          <w:delText>to ensure</w:delText>
        </w:r>
      </w:del>
      <w:ins w:id="235" w:author="Alimchandani, Mahesh" w:date="2016-01-14T09:14:00Z">
        <w:r w:rsidR="005C2204">
          <w:rPr>
            <w:lang w:eastAsia="de-DE"/>
          </w:rPr>
          <w:t>so that</w:t>
        </w:r>
      </w:ins>
      <w:r w:rsidR="007E10BB" w:rsidRPr="007E10BB">
        <w:rPr>
          <w:lang w:eastAsia="de-DE"/>
        </w:rPr>
        <w:t xml:space="preserve"> </w:t>
      </w:r>
      <w:r w:rsidR="00C03C7B">
        <w:rPr>
          <w:lang w:eastAsia="de-DE"/>
        </w:rPr>
        <w:t xml:space="preserve">any </w:t>
      </w:r>
      <w:r w:rsidR="007E10BB" w:rsidRPr="007E10BB">
        <w:rPr>
          <w:lang w:eastAsia="de-DE"/>
        </w:rPr>
        <w:t>operational usability issues</w:t>
      </w:r>
      <w:del w:id="236" w:author="Alimchandani, Mahesh" w:date="2016-01-14T09:14:00Z">
        <w:r w:rsidR="00C03C7B" w:rsidDel="005C2204">
          <w:rPr>
            <w:lang w:eastAsia="de-DE"/>
          </w:rPr>
          <w:delText>,</w:delText>
        </w:r>
      </w:del>
      <w:r w:rsidR="007E10BB" w:rsidRPr="007E10BB">
        <w:rPr>
          <w:lang w:eastAsia="de-DE"/>
        </w:rPr>
        <w:t xml:space="preserve"> are detected early.</w:t>
      </w:r>
      <w:r w:rsidR="007E10BB">
        <w:rPr>
          <w:lang w:eastAsia="de-DE"/>
        </w:rPr>
        <w:t xml:space="preserve">  </w:t>
      </w:r>
      <w:r w:rsidR="00E51AFA">
        <w:rPr>
          <w:lang w:eastAsia="de-DE"/>
        </w:rPr>
        <w:t>Testbeds should not</w:t>
      </w:r>
      <w:del w:id="237" w:author="Alimchandani, Mahesh" w:date="2015-12-18T11:47:00Z">
        <w:r w:rsidDel="00343066">
          <w:rPr>
            <w:lang w:eastAsia="de-DE"/>
          </w:rPr>
          <w:delText>,</w:delText>
        </w:r>
        <w:r w:rsidR="00A000C4" w:rsidDel="00343066">
          <w:rPr>
            <w:lang w:eastAsia="de-DE"/>
          </w:rPr>
          <w:delText xml:space="preserve"> necessarily</w:delText>
        </w:r>
      </w:del>
      <w:del w:id="238" w:author="Alimchandani, Mahesh" w:date="2016-01-14T09:14:00Z">
        <w:r w:rsidDel="005C2204">
          <w:rPr>
            <w:lang w:eastAsia="de-DE"/>
          </w:rPr>
          <w:delText>,</w:delText>
        </w:r>
      </w:del>
      <w:r w:rsidR="00A000C4">
        <w:rPr>
          <w:lang w:eastAsia="de-DE"/>
        </w:rPr>
        <w:t xml:space="preserve"> </w:t>
      </w:r>
      <w:r w:rsidR="00E51AFA">
        <w:rPr>
          <w:lang w:eastAsia="de-DE"/>
        </w:rPr>
        <w:t xml:space="preserve">be </w:t>
      </w:r>
      <w:r w:rsidR="008F5293">
        <w:rPr>
          <w:lang w:eastAsia="de-DE"/>
        </w:rPr>
        <w:t xml:space="preserve">limited or restricted by current or planned architecture, data structures or </w:t>
      </w:r>
      <w:r w:rsidR="005748EE">
        <w:rPr>
          <w:lang w:eastAsia="de-DE"/>
        </w:rPr>
        <w:t xml:space="preserve">existing </w:t>
      </w:r>
      <w:r w:rsidR="008F5293">
        <w:rPr>
          <w:lang w:eastAsia="de-DE"/>
        </w:rPr>
        <w:t>procedures</w:t>
      </w:r>
      <w:r w:rsidR="001B19F1">
        <w:rPr>
          <w:lang w:eastAsia="de-DE"/>
        </w:rPr>
        <w:t>.</w:t>
      </w:r>
      <w:r>
        <w:rPr>
          <w:lang w:eastAsia="de-DE"/>
        </w:rPr>
        <w:t xml:space="preserve"> </w:t>
      </w:r>
    </w:p>
    <w:p w14:paraId="091BBFF5" w14:textId="77777777" w:rsidR="00511581" w:rsidRDefault="00511581" w:rsidP="00E51AFA">
      <w:pPr>
        <w:jc w:val="both"/>
        <w:rPr>
          <w:lang w:eastAsia="de-DE"/>
        </w:rPr>
      </w:pPr>
    </w:p>
    <w:p w14:paraId="089FCBFC" w14:textId="77777777" w:rsidR="00343066" w:rsidRDefault="00EB612C" w:rsidP="005B621B">
      <w:pPr>
        <w:jc w:val="both"/>
        <w:rPr>
          <w:ins w:id="239" w:author="Alimchandani, Mahesh" w:date="2015-12-18T11:49:00Z"/>
          <w:lang w:eastAsia="de-DE"/>
        </w:rPr>
      </w:pPr>
      <w:r>
        <w:rPr>
          <w:lang w:eastAsia="de-DE"/>
        </w:rPr>
        <w:t>Ideally, t</w:t>
      </w:r>
      <w:r w:rsidR="00E51AFA">
        <w:rPr>
          <w:lang w:eastAsia="de-DE"/>
        </w:rPr>
        <w:t>est</w:t>
      </w:r>
      <w:r w:rsidR="00562874">
        <w:rPr>
          <w:lang w:eastAsia="de-DE"/>
        </w:rPr>
        <w:t>bed</w:t>
      </w:r>
      <w:r w:rsidR="00E51AFA">
        <w:rPr>
          <w:lang w:eastAsia="de-DE"/>
        </w:rPr>
        <w:t xml:space="preserve">s </w:t>
      </w:r>
      <w:r w:rsidR="00BD5AF3">
        <w:rPr>
          <w:lang w:eastAsia="de-DE"/>
        </w:rPr>
        <w:t xml:space="preserve">should be </w:t>
      </w:r>
      <w:r w:rsidR="00E51AFA">
        <w:rPr>
          <w:lang w:eastAsia="de-DE"/>
        </w:rPr>
        <w:t>conducted in a controlled environment</w:t>
      </w:r>
      <w:ins w:id="240" w:author="Alimchandani, Mahesh" w:date="2015-12-18T11:48:00Z">
        <w:r w:rsidR="00343066">
          <w:rPr>
            <w:lang w:eastAsia="de-DE"/>
          </w:rPr>
          <w:t>,</w:t>
        </w:r>
      </w:ins>
      <w:r w:rsidR="00E32679">
        <w:rPr>
          <w:lang w:eastAsia="de-DE"/>
        </w:rPr>
        <w:t xml:space="preserve"> </w:t>
      </w:r>
      <w:r w:rsidR="001B19F1">
        <w:rPr>
          <w:lang w:eastAsia="de-DE"/>
        </w:rPr>
        <w:t>so that they do not</w:t>
      </w:r>
      <w:r w:rsidR="00E51AFA">
        <w:rPr>
          <w:lang w:eastAsia="de-DE"/>
        </w:rPr>
        <w:t xml:space="preserve"> </w:t>
      </w:r>
      <w:r w:rsidR="005748EE">
        <w:rPr>
          <w:lang w:eastAsia="de-DE"/>
        </w:rPr>
        <w:t xml:space="preserve">adversely </w:t>
      </w:r>
      <w:r w:rsidR="00E51AFA">
        <w:rPr>
          <w:lang w:eastAsia="de-DE"/>
        </w:rPr>
        <w:t>affect real-life situations</w:t>
      </w:r>
      <w:r w:rsidR="00562874">
        <w:rPr>
          <w:lang w:eastAsia="de-DE"/>
        </w:rPr>
        <w:t xml:space="preserve">, </w:t>
      </w:r>
      <w:r w:rsidR="00AA45F5">
        <w:rPr>
          <w:lang w:eastAsia="de-DE"/>
        </w:rPr>
        <w:t>existing</w:t>
      </w:r>
      <w:r w:rsidR="00562874">
        <w:rPr>
          <w:lang w:eastAsia="de-DE"/>
        </w:rPr>
        <w:t xml:space="preserve"> services and</w:t>
      </w:r>
      <w:ins w:id="241" w:author="Alimchandani, Mahesh" w:date="2016-01-14T09:14:00Z">
        <w:r w:rsidR="005C2204">
          <w:rPr>
            <w:lang w:eastAsia="de-DE"/>
          </w:rPr>
          <w:t xml:space="preserve">, more widely, </w:t>
        </w:r>
      </w:ins>
      <w:del w:id="242" w:author="Alimchandani, Mahesh" w:date="2016-01-14T09:14:00Z">
        <w:r w:rsidR="00562874" w:rsidDel="005C2204">
          <w:rPr>
            <w:lang w:eastAsia="de-DE"/>
          </w:rPr>
          <w:delText xml:space="preserve"> </w:delText>
        </w:r>
      </w:del>
      <w:r w:rsidR="00AA45F5">
        <w:rPr>
          <w:lang w:eastAsia="de-DE"/>
        </w:rPr>
        <w:t>maritime</w:t>
      </w:r>
      <w:r w:rsidR="00562874">
        <w:rPr>
          <w:lang w:eastAsia="de-DE"/>
        </w:rPr>
        <w:t xml:space="preserve"> safety</w:t>
      </w:r>
      <w:r w:rsidR="00A000C4">
        <w:rPr>
          <w:lang w:eastAsia="de-DE"/>
        </w:rPr>
        <w:t>.</w:t>
      </w:r>
      <w:del w:id="243" w:author="Alimchandani, Mahesh" w:date="2016-01-14T09:14:00Z">
        <w:r w:rsidR="00A000C4" w:rsidDel="005C2204">
          <w:rPr>
            <w:lang w:eastAsia="de-DE"/>
          </w:rPr>
          <w:delText xml:space="preserve"> </w:delText>
        </w:r>
      </w:del>
      <w:ins w:id="244" w:author="Judson, Grant" w:date="2016-01-06T08:56:00Z">
        <w:del w:id="245" w:author="Alimchandani, Mahesh" w:date="2016-01-14T09:14:00Z">
          <w:r w:rsidR="004B2888" w:rsidDel="005C2204">
            <w:rPr>
              <w:lang w:eastAsia="de-DE"/>
            </w:rPr>
            <w:delText>Such testing may however complement safety of navigation</w:delText>
          </w:r>
        </w:del>
        <w:del w:id="246" w:author="Alimchandani, Mahesh" w:date="2016-01-14T09:15:00Z">
          <w:r w:rsidR="004B2888" w:rsidDel="005C2204">
            <w:rPr>
              <w:lang w:eastAsia="de-DE"/>
            </w:rPr>
            <w:delText>.</w:delText>
          </w:r>
        </w:del>
      </w:ins>
      <w:r w:rsidR="00A000C4">
        <w:rPr>
          <w:lang w:eastAsia="de-DE"/>
        </w:rPr>
        <w:t xml:space="preserve"> </w:t>
      </w:r>
      <w:r w:rsidR="0063011F">
        <w:rPr>
          <w:lang w:eastAsia="de-DE"/>
        </w:rPr>
        <w:t>C</w:t>
      </w:r>
      <w:r w:rsidR="00E51AFA">
        <w:rPr>
          <w:lang w:eastAsia="de-DE"/>
        </w:rPr>
        <w:t xml:space="preserve">onclusions </w:t>
      </w:r>
      <w:r w:rsidR="0063011F">
        <w:rPr>
          <w:lang w:eastAsia="de-DE"/>
        </w:rPr>
        <w:t xml:space="preserve">can be </w:t>
      </w:r>
      <w:r w:rsidR="00E51AFA">
        <w:rPr>
          <w:lang w:eastAsia="de-DE"/>
        </w:rPr>
        <w:t>drawn</w:t>
      </w:r>
      <w:r w:rsidR="00A000C4">
        <w:rPr>
          <w:lang w:eastAsia="de-DE"/>
        </w:rPr>
        <w:t xml:space="preserve"> for many aspects </w:t>
      </w:r>
      <w:del w:id="247" w:author="Alimchandani, Mahesh" w:date="2016-01-14T09:15:00Z">
        <w:r w:rsidR="00A000C4" w:rsidDel="005C2204">
          <w:rPr>
            <w:lang w:eastAsia="de-DE"/>
          </w:rPr>
          <w:delText xml:space="preserve">of </w:delText>
        </w:r>
        <w:r w:rsidR="00AA45F5" w:rsidDel="005C2204">
          <w:rPr>
            <w:lang w:eastAsia="de-DE"/>
          </w:rPr>
          <w:delText>testbed</w:delText>
        </w:r>
        <w:r w:rsidR="00A000C4" w:rsidDel="005C2204">
          <w:rPr>
            <w:lang w:eastAsia="de-DE"/>
          </w:rPr>
          <w:delText>s</w:delText>
        </w:r>
        <w:r w:rsidR="0063011F" w:rsidDel="005C2204">
          <w:rPr>
            <w:lang w:eastAsia="de-DE"/>
          </w:rPr>
          <w:delText xml:space="preserve"> </w:delText>
        </w:r>
      </w:del>
      <w:r w:rsidR="0063011F">
        <w:rPr>
          <w:lang w:eastAsia="de-DE"/>
        </w:rPr>
        <w:t xml:space="preserve">such as </w:t>
      </w:r>
      <w:r w:rsidR="00E51AFA">
        <w:rPr>
          <w:lang w:eastAsia="de-DE"/>
        </w:rPr>
        <w:t xml:space="preserve">functionality, </w:t>
      </w:r>
      <w:r w:rsidR="00AA45F5">
        <w:rPr>
          <w:lang w:eastAsia="de-DE"/>
        </w:rPr>
        <w:t xml:space="preserve">usability, </w:t>
      </w:r>
      <w:r w:rsidR="00E51AFA">
        <w:rPr>
          <w:lang w:eastAsia="de-DE"/>
        </w:rPr>
        <w:t>feasibility and risk</w:t>
      </w:r>
      <w:r w:rsidR="00A000C4">
        <w:rPr>
          <w:lang w:eastAsia="de-DE"/>
        </w:rPr>
        <w:t>.</w:t>
      </w:r>
      <w:r w:rsidR="006E02B7">
        <w:rPr>
          <w:lang w:eastAsia="de-DE"/>
        </w:rPr>
        <w:t xml:space="preserve"> </w:t>
      </w:r>
    </w:p>
    <w:p w14:paraId="75613BF0" w14:textId="77777777" w:rsidR="00343066" w:rsidRDefault="00343066" w:rsidP="005B621B">
      <w:pPr>
        <w:jc w:val="both"/>
        <w:rPr>
          <w:ins w:id="248" w:author="Alimchandani, Mahesh" w:date="2015-12-18T11:49:00Z"/>
          <w:lang w:eastAsia="de-DE"/>
        </w:rPr>
      </w:pPr>
    </w:p>
    <w:p w14:paraId="2E456BA3" w14:textId="77777777" w:rsidR="005B621B" w:rsidRDefault="005B621B" w:rsidP="005B621B">
      <w:pPr>
        <w:jc w:val="both"/>
        <w:rPr>
          <w:lang w:eastAsia="de-DE"/>
        </w:rPr>
      </w:pPr>
      <w:r>
        <w:rPr>
          <w:lang w:eastAsia="de-DE"/>
        </w:rPr>
        <w:t xml:space="preserve">As </w:t>
      </w:r>
      <w:r w:rsidRPr="005B621B">
        <w:rPr>
          <w:lang w:eastAsia="de-DE"/>
        </w:rPr>
        <w:t>e-</w:t>
      </w:r>
      <w:del w:id="249" w:author="Alimchandani, Mahesh" w:date="2016-01-14T09:15:00Z">
        <w:r w:rsidRPr="005B621B" w:rsidDel="005C2204">
          <w:rPr>
            <w:lang w:eastAsia="de-DE"/>
          </w:rPr>
          <w:delText xml:space="preserve">Navigation </w:delText>
        </w:r>
      </w:del>
      <w:ins w:id="250" w:author="Alimchandani, Mahesh" w:date="2016-01-14T09:15:00Z">
        <w:r w:rsidR="005C2204">
          <w:rPr>
            <w:lang w:eastAsia="de-DE"/>
          </w:rPr>
          <w:t>n</w:t>
        </w:r>
        <w:r w:rsidR="005C2204" w:rsidRPr="005B621B">
          <w:rPr>
            <w:lang w:eastAsia="de-DE"/>
          </w:rPr>
          <w:t xml:space="preserve">avigation </w:t>
        </w:r>
      </w:ins>
      <w:r w:rsidRPr="005B621B">
        <w:rPr>
          <w:lang w:eastAsia="de-DE"/>
        </w:rPr>
        <w:t>evolve</w:t>
      </w:r>
      <w:r w:rsidR="003B21DF">
        <w:rPr>
          <w:lang w:eastAsia="de-DE"/>
        </w:rPr>
        <w:t>s</w:t>
      </w:r>
      <w:r w:rsidRPr="005B621B">
        <w:rPr>
          <w:lang w:eastAsia="de-DE"/>
        </w:rPr>
        <w:t xml:space="preserve"> from concept to operational reality</w:t>
      </w:r>
      <w:r>
        <w:rPr>
          <w:lang w:eastAsia="de-DE"/>
        </w:rPr>
        <w:t xml:space="preserve">, </w:t>
      </w:r>
      <w:r w:rsidR="00D91E2D">
        <w:rPr>
          <w:lang w:eastAsia="de-DE"/>
        </w:rPr>
        <w:t xml:space="preserve">the importance of </w:t>
      </w:r>
      <w:r>
        <w:rPr>
          <w:lang w:eastAsia="de-DE"/>
        </w:rPr>
        <w:t xml:space="preserve">testbeds will </w:t>
      </w:r>
      <w:r w:rsidR="00E51AFA">
        <w:rPr>
          <w:lang w:eastAsia="de-DE"/>
        </w:rPr>
        <w:t>continue to grow.</w:t>
      </w:r>
      <w:r w:rsidR="00D00257">
        <w:rPr>
          <w:lang w:eastAsia="de-DE"/>
        </w:rPr>
        <w:t xml:space="preserve"> </w:t>
      </w:r>
    </w:p>
    <w:p w14:paraId="383F1306" w14:textId="77777777" w:rsidR="00D00257" w:rsidRDefault="00D00257" w:rsidP="005B621B">
      <w:pPr>
        <w:jc w:val="both"/>
        <w:rPr>
          <w:lang w:eastAsia="de-DE"/>
        </w:rPr>
      </w:pPr>
    </w:p>
    <w:p w14:paraId="66C9999B" w14:textId="77777777" w:rsidR="00D00257" w:rsidRDefault="00D00257" w:rsidP="005B621B">
      <w:pPr>
        <w:jc w:val="both"/>
        <w:rPr>
          <w:lang w:eastAsia="de-DE"/>
        </w:rPr>
      </w:pPr>
      <w:r>
        <w:rPr>
          <w:lang w:eastAsia="de-DE"/>
        </w:rPr>
        <w:t>There are testbeds that, while being not directly identified as e-</w:t>
      </w:r>
      <w:del w:id="251" w:author="Alimchandani, Mahesh" w:date="2016-01-14T09:15:00Z">
        <w:r w:rsidDel="005C2204">
          <w:rPr>
            <w:lang w:eastAsia="de-DE"/>
          </w:rPr>
          <w:delText xml:space="preserve">Navigation </w:delText>
        </w:r>
      </w:del>
      <w:ins w:id="252" w:author="Alimchandani, Mahesh" w:date="2016-01-14T09:15:00Z">
        <w:r w:rsidR="005C2204">
          <w:rPr>
            <w:lang w:eastAsia="de-DE"/>
          </w:rPr>
          <w:t xml:space="preserve">navigation </w:t>
        </w:r>
      </w:ins>
      <w:r>
        <w:rPr>
          <w:lang w:eastAsia="de-DE"/>
        </w:rPr>
        <w:t>testbeds, are nevertheless relevant to e-</w:t>
      </w:r>
      <w:del w:id="253" w:author="Alimchandani, Mahesh" w:date="2016-01-14T09:15:00Z">
        <w:r w:rsidDel="005C2204">
          <w:rPr>
            <w:lang w:eastAsia="de-DE"/>
          </w:rPr>
          <w:delText>Navigation</w:delText>
        </w:r>
      </w:del>
      <w:ins w:id="254" w:author="Alimchandani, Mahesh" w:date="2016-01-14T09:15:00Z">
        <w:r w:rsidR="005C2204">
          <w:rPr>
            <w:lang w:eastAsia="de-DE"/>
          </w:rPr>
          <w:t>navigation</w:t>
        </w:r>
      </w:ins>
      <w:r>
        <w:rPr>
          <w:lang w:eastAsia="de-DE"/>
        </w:rPr>
        <w:t>. The reporting of results from such testbeds is encouraged.</w:t>
      </w:r>
    </w:p>
    <w:p w14:paraId="5F16B3A3" w14:textId="77777777" w:rsidR="00B76326" w:rsidRDefault="00B76326" w:rsidP="005B621B">
      <w:pPr>
        <w:jc w:val="both"/>
        <w:rPr>
          <w:lang w:eastAsia="de-DE"/>
        </w:rPr>
      </w:pPr>
    </w:p>
    <w:p w14:paraId="04F65660" w14:textId="77777777" w:rsidR="00167050" w:rsidRDefault="00167050" w:rsidP="0088277B">
      <w:pPr>
        <w:pStyle w:val="Heading1"/>
      </w:pPr>
      <w:bookmarkStart w:id="255" w:name="_Toc440525403"/>
      <w:bookmarkStart w:id="256" w:name="_Toc440533156"/>
      <w:r>
        <w:t>Planning of testbeds</w:t>
      </w:r>
      <w:bookmarkEnd w:id="255"/>
      <w:bookmarkEnd w:id="256"/>
    </w:p>
    <w:p w14:paraId="795C5266" w14:textId="77777777" w:rsidR="00A11130" w:rsidRPr="00A11130" w:rsidRDefault="00A11130" w:rsidP="00A11130">
      <w:pPr>
        <w:autoSpaceDE w:val="0"/>
        <w:autoSpaceDN w:val="0"/>
        <w:adjustRightInd w:val="0"/>
        <w:jc w:val="both"/>
      </w:pPr>
      <w:r w:rsidRPr="00A11130">
        <w:t xml:space="preserve">Testbeds should </w:t>
      </w:r>
      <w:del w:id="257" w:author="Alimchandani, Mahesh" w:date="2016-01-14T09:40:00Z">
        <w:r w:rsidRPr="00A11130" w:rsidDel="00427887">
          <w:delText>take into account</w:delText>
        </w:r>
      </w:del>
      <w:ins w:id="258" w:author="Alimchandani, Mahesh" w:date="2015-12-18T11:49:00Z">
        <w:r w:rsidR="00343066">
          <w:t>be based on</w:t>
        </w:r>
      </w:ins>
      <w:r w:rsidRPr="00A11130">
        <w:t xml:space="preserve"> a structured, transparent, objective and repeatable methodology. Where the output is in the form of software tools, these should ideally be open-source, with arrangements in place for collaboration, incorporating user feedback and identified improvements.</w:t>
      </w:r>
    </w:p>
    <w:p w14:paraId="65D215BA" w14:textId="77777777" w:rsidR="00A11130" w:rsidRPr="00A11130" w:rsidRDefault="00A11130" w:rsidP="00A11130">
      <w:pPr>
        <w:autoSpaceDE w:val="0"/>
        <w:autoSpaceDN w:val="0"/>
        <w:adjustRightInd w:val="0"/>
        <w:jc w:val="both"/>
      </w:pPr>
    </w:p>
    <w:p w14:paraId="47987861" w14:textId="77777777" w:rsidR="00A11130" w:rsidRPr="00A11130" w:rsidRDefault="00A11130" w:rsidP="00A11130">
      <w:pPr>
        <w:pStyle w:val="BodyText"/>
        <w:rPr>
          <w:lang w:val="en-US" w:eastAsia="de-DE"/>
        </w:rPr>
      </w:pPr>
      <w:r w:rsidRPr="00A11130">
        <w:rPr>
          <w:lang w:eastAsia="de-DE"/>
        </w:rPr>
        <w:t>The planning of testbeds should include three de</w:t>
      </w:r>
      <w:r w:rsidRPr="00A11130">
        <w:rPr>
          <w:lang w:val="en-US" w:eastAsia="de-DE"/>
        </w:rPr>
        <w:t>sign elements - portability, transparency, and relevance:</w:t>
      </w:r>
    </w:p>
    <w:p w14:paraId="3F4F0C16" w14:textId="77777777" w:rsidR="00A11130" w:rsidRPr="00A11130" w:rsidRDefault="00A11130" w:rsidP="00641A4B">
      <w:pPr>
        <w:pStyle w:val="BodyText"/>
        <w:numPr>
          <w:ilvl w:val="0"/>
          <w:numId w:val="37"/>
        </w:numPr>
        <w:rPr>
          <w:lang w:val="en-US" w:eastAsia="de-DE"/>
        </w:rPr>
      </w:pPr>
      <w:bookmarkStart w:id="259" w:name="_Ref420660519"/>
      <w:r w:rsidRPr="00A11130">
        <w:rPr>
          <w:lang w:val="en-US" w:eastAsia="de-DE"/>
        </w:rPr>
        <w:t xml:space="preserve">Portability – means the ease with which stakeholders can adapt testbed findings </w:t>
      </w:r>
      <w:del w:id="260" w:author="Alimchandani, Mahesh" w:date="2015-12-18T11:57:00Z">
        <w:r w:rsidRPr="00A11130" w:rsidDel="0072356A">
          <w:rPr>
            <w:lang w:val="en-US" w:eastAsia="de-DE"/>
          </w:rPr>
          <w:delText xml:space="preserve">for </w:delText>
        </w:r>
      </w:del>
      <w:ins w:id="261" w:author="Alimchandani, Mahesh" w:date="2015-12-18T11:57:00Z">
        <w:r w:rsidR="0072356A">
          <w:rPr>
            <w:lang w:val="en-US" w:eastAsia="de-DE"/>
          </w:rPr>
          <w:t xml:space="preserve">to </w:t>
        </w:r>
      </w:ins>
      <w:r w:rsidRPr="00A11130">
        <w:rPr>
          <w:lang w:val="en-US" w:eastAsia="de-DE"/>
        </w:rPr>
        <w:t xml:space="preserve">their own </w:t>
      </w:r>
      <w:bookmarkEnd w:id="259"/>
      <w:r w:rsidRPr="00A11130">
        <w:rPr>
          <w:lang w:val="en-US" w:eastAsia="de-DE"/>
        </w:rPr>
        <w:t xml:space="preserve">needs </w:t>
      </w:r>
    </w:p>
    <w:p w14:paraId="568F8294" w14:textId="77777777" w:rsidR="00A11130" w:rsidRPr="00A11130" w:rsidRDefault="00A11130" w:rsidP="00641A4B">
      <w:pPr>
        <w:pStyle w:val="BodyText"/>
        <w:numPr>
          <w:ilvl w:val="0"/>
          <w:numId w:val="37"/>
        </w:numPr>
        <w:rPr>
          <w:lang w:val="en-US" w:eastAsia="de-DE"/>
        </w:rPr>
      </w:pPr>
      <w:bookmarkStart w:id="262" w:name="_Ref420660527"/>
      <w:r w:rsidRPr="00A11130">
        <w:rPr>
          <w:lang w:val="en-US" w:eastAsia="de-DE"/>
        </w:rPr>
        <w:t>Transparency –</w:t>
      </w:r>
      <w:del w:id="263" w:author="Alimchandani, Mahesh" w:date="2015-12-18T11:57:00Z">
        <w:r w:rsidRPr="00A11130" w:rsidDel="0072356A">
          <w:rPr>
            <w:lang w:val="en-US" w:eastAsia="de-DE"/>
          </w:rPr>
          <w:delText xml:space="preserve"> Maximum transparency and </w:delText>
        </w:r>
      </w:del>
      <w:r w:rsidRPr="00A11130">
        <w:rPr>
          <w:lang w:val="en-US" w:eastAsia="de-DE"/>
        </w:rPr>
        <w:t>traceability to the original testbed aims</w:t>
      </w:r>
      <w:bookmarkEnd w:id="262"/>
    </w:p>
    <w:p w14:paraId="5A9158C2" w14:textId="77777777" w:rsidR="00A11130" w:rsidRPr="00A11130" w:rsidRDefault="00A11130" w:rsidP="00641A4B">
      <w:pPr>
        <w:pStyle w:val="BodyText"/>
        <w:numPr>
          <w:ilvl w:val="0"/>
          <w:numId w:val="37"/>
        </w:numPr>
        <w:rPr>
          <w:lang w:val="en-US" w:eastAsia="de-DE"/>
        </w:rPr>
      </w:pPr>
      <w:bookmarkStart w:id="264" w:name="_Ref420660533"/>
      <w:r w:rsidRPr="00A11130">
        <w:rPr>
          <w:lang w:val="en-US" w:eastAsia="de-DE"/>
        </w:rPr>
        <w:t>Relevance –</w:t>
      </w:r>
      <w:bookmarkEnd w:id="264"/>
      <w:r w:rsidRPr="00A11130">
        <w:rPr>
          <w:lang w:val="en-US" w:eastAsia="de-DE"/>
        </w:rPr>
        <w:t xml:space="preserve"> T</w:t>
      </w:r>
      <w:r w:rsidRPr="00A11130">
        <w:t>estbeds for e-</w:t>
      </w:r>
      <w:del w:id="265" w:author="Alimchandani, Mahesh" w:date="2016-01-14T09:41:00Z">
        <w:r w:rsidRPr="00A11130" w:rsidDel="00427887">
          <w:delText xml:space="preserve">Navigation </w:delText>
        </w:r>
      </w:del>
      <w:ins w:id="266" w:author="Alimchandani, Mahesh" w:date="2016-01-14T09:41:00Z">
        <w:r w:rsidR="00427887">
          <w:t>n</w:t>
        </w:r>
        <w:r w:rsidR="00427887" w:rsidRPr="00A11130">
          <w:t xml:space="preserve">avigation </w:t>
        </w:r>
      </w:ins>
      <w:r w:rsidRPr="00A11130">
        <w:t>solutions should ideally be linked to user needs and the objectives of e-</w:t>
      </w:r>
      <w:del w:id="267" w:author="Alimchandani, Mahesh" w:date="2016-01-14T09:41:00Z">
        <w:r w:rsidRPr="00A11130" w:rsidDel="00427887">
          <w:delText>Navigation</w:delText>
        </w:r>
      </w:del>
      <w:ins w:id="268" w:author="Alimchandani, Mahesh" w:date="2016-01-14T09:41:00Z">
        <w:r w:rsidR="00427887">
          <w:t>n</w:t>
        </w:r>
        <w:r w:rsidR="00427887" w:rsidRPr="00A11130">
          <w:t>avigation</w:t>
        </w:r>
      </w:ins>
      <w:r w:rsidRPr="00A11130">
        <w:t>.</w:t>
      </w:r>
    </w:p>
    <w:p w14:paraId="1506E106" w14:textId="77777777" w:rsidR="006C1C3B" w:rsidRPr="003907CA" w:rsidRDefault="00A11130" w:rsidP="00FF4B84">
      <w:pPr>
        <w:pStyle w:val="BodyText"/>
        <w:rPr>
          <w:lang w:val="en-US" w:eastAsia="de-DE"/>
        </w:rPr>
      </w:pPr>
      <w:r w:rsidRPr="003907CA">
        <w:rPr>
          <w:lang w:val="en-US" w:eastAsia="de-DE"/>
        </w:rPr>
        <w:t>In order to ensure that the testbed objectives are achieved, it is important to</w:t>
      </w:r>
      <w:r w:rsidR="00FF4B84">
        <w:rPr>
          <w:lang w:val="en-US" w:eastAsia="de-DE"/>
        </w:rPr>
        <w:t xml:space="preserve"> a</w:t>
      </w:r>
      <w:r w:rsidRPr="003907CA">
        <w:rPr>
          <w:lang w:val="en-US" w:eastAsia="de-DE"/>
        </w:rPr>
        <w:t>dopt a systems engineering approach</w:t>
      </w:r>
      <w:r w:rsidR="009633A9" w:rsidRPr="003907CA">
        <w:rPr>
          <w:lang w:val="en-US" w:eastAsia="de-DE"/>
        </w:rPr>
        <w:t>. This comprises</w:t>
      </w:r>
      <w:ins w:id="269" w:author="Alimchandani, Mahesh" w:date="2015-12-18T14:43:00Z">
        <w:r w:rsidR="007A3B14">
          <w:rPr>
            <w:lang w:val="en-US" w:eastAsia="de-DE"/>
          </w:rPr>
          <w:t>:</w:t>
        </w:r>
      </w:ins>
      <w:del w:id="270" w:author="Alimchandani, Mahesh" w:date="2015-12-18T14:43:00Z">
        <w:r w:rsidR="006C1C3B" w:rsidRPr="003907CA" w:rsidDel="007A3B14">
          <w:rPr>
            <w:lang w:val="en-US" w:eastAsia="de-DE"/>
          </w:rPr>
          <w:delText>;</w:delText>
        </w:r>
      </w:del>
    </w:p>
    <w:p w14:paraId="43F34ECA" w14:textId="77777777" w:rsidR="00A11130" w:rsidRPr="003907CA" w:rsidRDefault="00A11130" w:rsidP="00641A4B">
      <w:pPr>
        <w:pStyle w:val="BodyText"/>
        <w:numPr>
          <w:ilvl w:val="0"/>
          <w:numId w:val="38"/>
        </w:numPr>
        <w:rPr>
          <w:lang w:val="en-US" w:eastAsia="de-DE"/>
        </w:rPr>
      </w:pPr>
      <w:r w:rsidRPr="003907CA">
        <w:rPr>
          <w:lang w:val="en-US" w:eastAsia="de-DE"/>
        </w:rPr>
        <w:t>Stakeholder identification &amp; analysis</w:t>
      </w:r>
      <w:r w:rsidR="009446DB" w:rsidRPr="003907CA">
        <w:rPr>
          <w:lang w:val="en-US" w:eastAsia="de-DE"/>
        </w:rPr>
        <w:t xml:space="preserve"> for relevance and priority</w:t>
      </w:r>
    </w:p>
    <w:p w14:paraId="68226A48" w14:textId="77777777" w:rsidR="00A11130" w:rsidRDefault="009446DB" w:rsidP="00641A4B">
      <w:pPr>
        <w:pStyle w:val="BodyText"/>
        <w:numPr>
          <w:ilvl w:val="0"/>
          <w:numId w:val="38"/>
        </w:numPr>
        <w:rPr>
          <w:lang w:val="en-US" w:eastAsia="de-DE"/>
        </w:rPr>
      </w:pPr>
      <w:r w:rsidRPr="003907CA">
        <w:rPr>
          <w:lang w:val="en-US" w:eastAsia="de-DE"/>
        </w:rPr>
        <w:t>Identification &amp; analysis of stakeholders’ needs and r</w:t>
      </w:r>
      <w:r w:rsidR="00A11130" w:rsidRPr="003907CA">
        <w:rPr>
          <w:lang w:val="en-US" w:eastAsia="de-DE"/>
        </w:rPr>
        <w:t>equirement</w:t>
      </w:r>
      <w:r w:rsidRPr="003907CA">
        <w:rPr>
          <w:lang w:val="en-US" w:eastAsia="de-DE"/>
        </w:rPr>
        <w:t>s</w:t>
      </w:r>
      <w:r w:rsidR="00A11130" w:rsidRPr="003907CA">
        <w:rPr>
          <w:lang w:val="en-US" w:eastAsia="de-DE"/>
        </w:rPr>
        <w:t xml:space="preserve"> </w:t>
      </w:r>
    </w:p>
    <w:p w14:paraId="0B543044" w14:textId="77777777" w:rsidR="003907CA" w:rsidRPr="003907CA" w:rsidRDefault="00427887" w:rsidP="00641A4B">
      <w:pPr>
        <w:pStyle w:val="BodyText"/>
        <w:numPr>
          <w:ilvl w:val="0"/>
          <w:numId w:val="38"/>
        </w:numPr>
        <w:rPr>
          <w:lang w:val="en-US" w:eastAsia="de-DE"/>
        </w:rPr>
      </w:pPr>
      <w:ins w:id="271" w:author="Alimchandani, Mahesh" w:date="2016-01-14T09:43:00Z">
        <w:r>
          <w:rPr>
            <w:lang w:val="en-US" w:eastAsia="de-DE"/>
          </w:rPr>
          <w:t>Clear d</w:t>
        </w:r>
      </w:ins>
      <w:del w:id="272" w:author="Alimchandani, Mahesh" w:date="2016-01-14T09:43:00Z">
        <w:r w:rsidR="003907CA" w:rsidDel="00427887">
          <w:rPr>
            <w:lang w:val="en-US" w:eastAsia="de-DE"/>
          </w:rPr>
          <w:delText>D</w:delText>
        </w:r>
      </w:del>
      <w:r w:rsidR="003907CA">
        <w:rPr>
          <w:lang w:val="en-US" w:eastAsia="de-DE"/>
        </w:rPr>
        <w:t>escri</w:t>
      </w:r>
      <w:ins w:id="273" w:author="Alimchandani, Mahesh" w:date="2015-12-18T14:43:00Z">
        <w:r w:rsidR="007A3B14">
          <w:rPr>
            <w:lang w:val="en-US" w:eastAsia="de-DE"/>
          </w:rPr>
          <w:t xml:space="preserve">ption of </w:t>
        </w:r>
      </w:ins>
      <w:del w:id="274" w:author="Alimchandani, Mahesh" w:date="2015-12-18T14:43:00Z">
        <w:r w:rsidR="003907CA" w:rsidDel="007A3B14">
          <w:rPr>
            <w:lang w:val="en-US" w:eastAsia="de-DE"/>
          </w:rPr>
          <w:delText>be</w:delText>
        </w:r>
      </w:del>
      <w:r w:rsidR="003907CA">
        <w:rPr>
          <w:lang w:val="en-US" w:eastAsia="de-DE"/>
        </w:rPr>
        <w:t xml:space="preserve"> the operational and technical functionalities in fulfillment of the stakeholders’ needs and requirements</w:t>
      </w:r>
    </w:p>
    <w:p w14:paraId="37CC4797" w14:textId="77777777" w:rsidR="009446DB" w:rsidRPr="003907CA" w:rsidRDefault="009446DB" w:rsidP="00641A4B">
      <w:pPr>
        <w:pStyle w:val="BodyText"/>
        <w:numPr>
          <w:ilvl w:val="0"/>
          <w:numId w:val="38"/>
        </w:numPr>
        <w:rPr>
          <w:lang w:val="en-US" w:eastAsia="de-DE"/>
        </w:rPr>
      </w:pPr>
      <w:r w:rsidRPr="003907CA">
        <w:rPr>
          <w:lang w:val="en-US" w:eastAsia="de-DE"/>
        </w:rPr>
        <w:t xml:space="preserve">Verification </w:t>
      </w:r>
      <w:r w:rsidR="009633A9" w:rsidRPr="003907CA">
        <w:rPr>
          <w:lang w:val="en-US" w:eastAsia="de-DE"/>
        </w:rPr>
        <w:t xml:space="preserve">of the </w:t>
      </w:r>
      <w:r w:rsidRPr="003907CA">
        <w:rPr>
          <w:lang w:val="en-US" w:eastAsia="de-DE"/>
        </w:rPr>
        <w:t>solution</w:t>
      </w:r>
      <w:r w:rsidR="00DC75C6" w:rsidRPr="003907CA">
        <w:rPr>
          <w:lang w:val="en-US" w:eastAsia="de-DE"/>
        </w:rPr>
        <w:t xml:space="preserve"> against the technical </w:t>
      </w:r>
      <w:r w:rsidR="009633A9" w:rsidRPr="003907CA">
        <w:rPr>
          <w:lang w:val="en-US" w:eastAsia="de-DE"/>
        </w:rPr>
        <w:t>requirements</w:t>
      </w:r>
    </w:p>
    <w:p w14:paraId="32E3501C" w14:textId="77777777" w:rsidR="00A11130" w:rsidRPr="003907CA" w:rsidRDefault="00A11130" w:rsidP="00641A4B">
      <w:pPr>
        <w:pStyle w:val="BodyText"/>
        <w:numPr>
          <w:ilvl w:val="0"/>
          <w:numId w:val="38"/>
        </w:numPr>
        <w:rPr>
          <w:lang w:val="en-US" w:eastAsia="de-DE"/>
        </w:rPr>
      </w:pPr>
      <w:r w:rsidRPr="003907CA">
        <w:rPr>
          <w:lang w:val="en-US" w:eastAsia="de-DE"/>
        </w:rPr>
        <w:t xml:space="preserve">Validation </w:t>
      </w:r>
      <w:r w:rsidR="009446DB" w:rsidRPr="003907CA">
        <w:rPr>
          <w:lang w:val="en-US" w:eastAsia="de-DE"/>
        </w:rPr>
        <w:t>of the tested solution</w:t>
      </w:r>
      <w:r w:rsidRPr="003907CA">
        <w:rPr>
          <w:lang w:val="en-US" w:eastAsia="de-DE"/>
        </w:rPr>
        <w:t xml:space="preserve"> </w:t>
      </w:r>
      <w:r w:rsidR="00DC75C6" w:rsidRPr="003907CA">
        <w:rPr>
          <w:lang w:val="en-US" w:eastAsia="de-DE"/>
        </w:rPr>
        <w:t>against the set</w:t>
      </w:r>
      <w:r w:rsidR="009633A9" w:rsidRPr="003907CA">
        <w:rPr>
          <w:lang w:val="en-US" w:eastAsia="de-DE"/>
        </w:rPr>
        <w:t xml:space="preserve"> user</w:t>
      </w:r>
      <w:r w:rsidR="00DC75C6" w:rsidRPr="003907CA">
        <w:rPr>
          <w:lang w:val="en-US" w:eastAsia="de-DE"/>
        </w:rPr>
        <w:t xml:space="preserve"> requirements</w:t>
      </w:r>
      <w:del w:id="275" w:author="Alimchandani, Mahesh" w:date="2016-01-14T09:44:00Z">
        <w:r w:rsidR="009633A9" w:rsidRPr="003907CA" w:rsidDel="00427887">
          <w:rPr>
            <w:lang w:val="en-US" w:eastAsia="de-DE"/>
          </w:rPr>
          <w:delText>,</w:delText>
        </w:r>
      </w:del>
      <w:r w:rsidR="009633A9" w:rsidRPr="003907CA">
        <w:rPr>
          <w:lang w:val="en-US" w:eastAsia="de-DE"/>
        </w:rPr>
        <w:t xml:space="preserve"> and </w:t>
      </w:r>
      <w:del w:id="276" w:author="Alimchandani, Mahesh" w:date="2016-01-14T09:44:00Z">
        <w:r w:rsidR="009633A9" w:rsidRPr="003907CA" w:rsidDel="00427887">
          <w:rPr>
            <w:lang w:val="en-US" w:eastAsia="de-DE"/>
          </w:rPr>
          <w:delText xml:space="preserve">against </w:delText>
        </w:r>
      </w:del>
      <w:r w:rsidR="009633A9" w:rsidRPr="003907CA">
        <w:rPr>
          <w:lang w:val="en-US" w:eastAsia="de-DE"/>
        </w:rPr>
        <w:t xml:space="preserve">the </w:t>
      </w:r>
      <w:ins w:id="277" w:author="Alimchandani, Mahesh" w:date="2016-01-14T09:44:00Z">
        <w:r w:rsidR="00427887">
          <w:rPr>
            <w:lang w:val="en-US" w:eastAsia="de-DE"/>
          </w:rPr>
          <w:t xml:space="preserve">design </w:t>
        </w:r>
      </w:ins>
      <w:r w:rsidR="009633A9" w:rsidRPr="003907CA">
        <w:rPr>
          <w:lang w:val="en-US" w:eastAsia="de-DE"/>
        </w:rPr>
        <w:t>concept</w:t>
      </w:r>
      <w:del w:id="278" w:author="Alimchandani, Mahesh" w:date="2016-01-14T09:44:00Z">
        <w:r w:rsidR="009633A9" w:rsidRPr="003907CA" w:rsidDel="00427887">
          <w:rPr>
            <w:lang w:val="en-US" w:eastAsia="de-DE"/>
          </w:rPr>
          <w:delText xml:space="preserve"> of design</w:delText>
        </w:r>
      </w:del>
    </w:p>
    <w:p w14:paraId="55851D5C" w14:textId="77777777" w:rsidR="00494EBE" w:rsidRPr="00494EBE" w:rsidDel="000C0ADA" w:rsidRDefault="00494EBE" w:rsidP="00494EBE">
      <w:pPr>
        <w:autoSpaceDE w:val="0"/>
        <w:autoSpaceDN w:val="0"/>
        <w:adjustRightInd w:val="0"/>
        <w:jc w:val="both"/>
        <w:rPr>
          <w:del w:id="279" w:author="Alimchandani, Mahesh" w:date="2016-01-14T09:56:00Z"/>
        </w:rPr>
      </w:pPr>
      <w:del w:id="280" w:author="Alimchandani, Mahesh" w:date="2016-01-14T09:56:00Z">
        <w:r w:rsidRPr="00494EBE" w:rsidDel="000C0ADA">
          <w:delText>Where possible, the solutions should address identified gaps in the e-Navigation gap analysis.</w:delText>
        </w:r>
      </w:del>
    </w:p>
    <w:p w14:paraId="6EC42E6E" w14:textId="77777777" w:rsidR="007D078C" w:rsidRPr="007D078C" w:rsidDel="00427887" w:rsidRDefault="007D078C" w:rsidP="007D078C">
      <w:pPr>
        <w:pStyle w:val="BodyText"/>
        <w:rPr>
          <w:del w:id="281" w:author="Alimchandani, Mahesh" w:date="2016-01-14T09:44:00Z"/>
          <w:lang w:eastAsia="de-DE"/>
        </w:rPr>
      </w:pPr>
    </w:p>
    <w:p w14:paraId="77363442" w14:textId="77777777" w:rsidR="007D078C" w:rsidRPr="007D078C" w:rsidRDefault="007D078C" w:rsidP="007D078C">
      <w:pPr>
        <w:pStyle w:val="BodyText"/>
        <w:rPr>
          <w:lang w:eastAsia="de-DE"/>
        </w:rPr>
      </w:pPr>
      <w:r w:rsidRPr="007D078C">
        <w:rPr>
          <w:lang w:eastAsia="de-DE"/>
        </w:rPr>
        <w:t xml:space="preserve">The </w:t>
      </w:r>
      <w:del w:id="282" w:author="Alimchandani, Mahesh" w:date="2016-01-14T09:44:00Z">
        <w:r w:rsidRPr="007D078C" w:rsidDel="00427887">
          <w:rPr>
            <w:lang w:eastAsia="de-DE"/>
          </w:rPr>
          <w:delText xml:space="preserve">owner of a </w:delText>
        </w:r>
      </w:del>
      <w:r w:rsidRPr="007D078C">
        <w:rPr>
          <w:lang w:eastAsia="de-DE"/>
        </w:rPr>
        <w:t xml:space="preserve">testbed </w:t>
      </w:r>
      <w:ins w:id="283" w:author="Alimchandani, Mahesh" w:date="2016-01-14T09:44:00Z">
        <w:r w:rsidR="00427887">
          <w:rPr>
            <w:lang w:eastAsia="de-DE"/>
          </w:rPr>
          <w:t xml:space="preserve">managers </w:t>
        </w:r>
      </w:ins>
      <w:r w:rsidRPr="007D078C">
        <w:rPr>
          <w:lang w:eastAsia="de-DE"/>
        </w:rPr>
        <w:t xml:space="preserve">should consider applying the process of </w:t>
      </w:r>
      <w:commentRangeStart w:id="284"/>
      <w:r w:rsidRPr="007D078C">
        <w:rPr>
          <w:lang w:eastAsia="de-DE"/>
        </w:rPr>
        <w:t>continual improvement</w:t>
      </w:r>
      <w:r w:rsidRPr="007D078C">
        <w:rPr>
          <w:rStyle w:val="FootnoteReference"/>
          <w:lang w:eastAsia="de-DE"/>
        </w:rPr>
        <w:footnoteReference w:id="1"/>
      </w:r>
      <w:r w:rsidRPr="007D078C">
        <w:rPr>
          <w:lang w:eastAsia="de-DE"/>
        </w:rPr>
        <w:t xml:space="preserve"> </w:t>
      </w:r>
      <w:commentRangeEnd w:id="284"/>
      <w:r w:rsidRPr="007D078C">
        <w:rPr>
          <w:rStyle w:val="CommentReference"/>
          <w:lang w:eastAsia="de-DE"/>
        </w:rPr>
        <w:commentReference w:id="284"/>
      </w:r>
      <w:ins w:id="295" w:author="Alimchandani, Mahesh" w:date="2016-01-14T09:46:00Z">
        <w:r w:rsidR="00427887">
          <w:rPr>
            <w:lang w:eastAsia="de-DE"/>
          </w:rPr>
          <w:t xml:space="preserve">to </w:t>
        </w:r>
      </w:ins>
      <w:del w:id="296" w:author="Alimchandani, Mahesh" w:date="2016-01-14T09:46:00Z">
        <w:r w:rsidRPr="007D078C" w:rsidDel="00427887">
          <w:rPr>
            <w:lang w:eastAsia="de-DE"/>
          </w:rPr>
          <w:delText xml:space="preserve">on </w:delText>
        </w:r>
      </w:del>
      <w:r w:rsidRPr="007D078C">
        <w:rPr>
          <w:lang w:eastAsia="de-DE"/>
        </w:rPr>
        <w:t xml:space="preserve">their </w:t>
      </w:r>
      <w:ins w:id="297" w:author="Alimchandani, Mahesh" w:date="2016-01-14T09:46:00Z">
        <w:r w:rsidR="00427887">
          <w:rPr>
            <w:lang w:eastAsia="de-DE"/>
          </w:rPr>
          <w:t>projects.</w:t>
        </w:r>
      </w:ins>
      <w:del w:id="298" w:author="Alimchandani, Mahesh" w:date="2016-01-14T09:46:00Z">
        <w:r w:rsidRPr="007D078C" w:rsidDel="00427887">
          <w:rPr>
            <w:lang w:eastAsia="de-DE"/>
          </w:rPr>
          <w:delText xml:space="preserve">testbed for further testbed activities. </w:delText>
        </w:r>
      </w:del>
    </w:p>
    <w:p w14:paraId="757FC361" w14:textId="77777777" w:rsidR="001C5138" w:rsidRDefault="001C5138" w:rsidP="001C5138">
      <w:pPr>
        <w:pStyle w:val="BodyText"/>
        <w:rPr>
          <w:lang w:eastAsia="de-DE"/>
        </w:rPr>
      </w:pPr>
      <w:r>
        <w:t>Harmonis</w:t>
      </w:r>
      <w:r w:rsidRPr="00226BCE">
        <w:t xml:space="preserve">ation </w:t>
      </w:r>
      <w:r>
        <w:t xml:space="preserve">of the reporting of results from </w:t>
      </w:r>
      <w:r w:rsidRPr="00226BCE">
        <w:t>testbeds wi</w:t>
      </w:r>
      <w:r>
        <w:t xml:space="preserve">ll allow </w:t>
      </w:r>
      <w:r w:rsidRPr="00226BCE">
        <w:t xml:space="preserve">the </w:t>
      </w:r>
      <w:r>
        <w:t xml:space="preserve">results of </w:t>
      </w:r>
      <w:r w:rsidRPr="00226BCE">
        <w:t>e-Navigation solutions being tested</w:t>
      </w:r>
      <w:r>
        <w:t xml:space="preserve"> to be shared and compared effectively. </w:t>
      </w:r>
      <w:r>
        <w:rPr>
          <w:lang w:eastAsia="de-DE"/>
        </w:rPr>
        <w:t>Harmonisation also allows future meta-analyses</w:t>
      </w:r>
      <w:r>
        <w:rPr>
          <w:rStyle w:val="FootnoteReference"/>
          <w:lang w:eastAsia="de-DE"/>
        </w:rPr>
        <w:footnoteReference w:id="2"/>
      </w:r>
      <w:r>
        <w:rPr>
          <w:lang w:eastAsia="de-DE"/>
        </w:rPr>
        <w:t xml:space="preserve"> of specific aspects.  Different organisations can recreate trials both to verify </w:t>
      </w:r>
      <w:r>
        <w:rPr>
          <w:lang w:eastAsia="de-DE"/>
        </w:rPr>
        <w:lastRenderedPageBreak/>
        <w:t>results and refine various factors within the trials, in order to further develop the concepts being trialled.</w:t>
      </w:r>
    </w:p>
    <w:p w14:paraId="417766BC" w14:textId="77777777" w:rsidR="00294381" w:rsidRDefault="00294381" w:rsidP="00AD34EF">
      <w:pPr>
        <w:pStyle w:val="Heading2"/>
        <w:rPr>
          <w:lang w:eastAsia="de-DE"/>
        </w:rPr>
      </w:pPr>
      <w:bookmarkStart w:id="299" w:name="_Toc440525404"/>
      <w:bookmarkStart w:id="300" w:name="_Toc440533157"/>
      <w:bookmarkStart w:id="301" w:name="_Toc417565577"/>
      <w:r>
        <w:t>Considerations when planning a</w:t>
      </w:r>
      <w:r w:rsidR="00CA5FD1">
        <w:t>n</w:t>
      </w:r>
      <w:r>
        <w:t xml:space="preserve"> e-navigation testbed</w:t>
      </w:r>
      <w:bookmarkEnd w:id="299"/>
      <w:bookmarkEnd w:id="300"/>
    </w:p>
    <w:p w14:paraId="1CAD15F0" w14:textId="77777777" w:rsidR="00AD34EF" w:rsidRDefault="00AD34EF" w:rsidP="00294381">
      <w:pPr>
        <w:pStyle w:val="BodyText"/>
        <w:rPr>
          <w:lang w:eastAsia="de-DE"/>
        </w:rPr>
      </w:pPr>
      <w:r w:rsidRPr="001F3E12">
        <w:rPr>
          <w:lang w:eastAsia="de-DE"/>
        </w:rPr>
        <w:t xml:space="preserve">It is advisable that the following considerations are taken into account when planning testbeds as </w:t>
      </w:r>
      <w:ins w:id="302" w:author="Alimchandani, Mahesh" w:date="2015-12-18T14:46:00Z">
        <w:r w:rsidR="007A3B14">
          <w:rPr>
            <w:lang w:eastAsia="de-DE"/>
          </w:rPr>
          <w:t xml:space="preserve">they will, among other things, </w:t>
        </w:r>
      </w:ins>
      <w:del w:id="303" w:author="Alimchandani, Mahesh" w:date="2015-12-18T14:46:00Z">
        <w:r w:rsidRPr="001F3E12" w:rsidDel="007A3B14">
          <w:rPr>
            <w:lang w:eastAsia="de-DE"/>
          </w:rPr>
          <w:delText>it will</w:delText>
        </w:r>
      </w:del>
      <w:r w:rsidRPr="001F3E12">
        <w:rPr>
          <w:lang w:eastAsia="de-DE"/>
        </w:rPr>
        <w:t xml:space="preserve"> assist in the harmonised reporting of testbed results.</w:t>
      </w:r>
    </w:p>
    <w:p w14:paraId="372F5149" w14:textId="77777777" w:rsidR="00AD34EF" w:rsidRDefault="00AD34EF" w:rsidP="00AD34EF">
      <w:pPr>
        <w:pStyle w:val="BodyText"/>
        <w:rPr>
          <w:lang w:eastAsia="de-DE"/>
        </w:rPr>
      </w:pPr>
      <w:del w:id="304" w:author="Alimchandani, Mahesh" w:date="2015-12-18T14:49:00Z">
        <w:r w:rsidDel="007A3B14">
          <w:rPr>
            <w:lang w:eastAsia="de-DE"/>
          </w:rPr>
          <w:delText>When planning testbeds,</w:delText>
        </w:r>
      </w:del>
      <w:ins w:id="305" w:author="Alimchandani, Mahesh" w:date="2015-12-18T14:49:00Z">
        <w:r w:rsidR="007A3B14">
          <w:rPr>
            <w:lang w:eastAsia="de-DE"/>
          </w:rPr>
          <w:t xml:space="preserve">The </w:t>
        </w:r>
      </w:ins>
      <w:del w:id="306" w:author="Alimchandani, Mahesh" w:date="2015-12-18T14:49:00Z">
        <w:r w:rsidDel="007A3B14">
          <w:rPr>
            <w:lang w:eastAsia="de-DE"/>
          </w:rPr>
          <w:delText xml:space="preserve"> the</w:delText>
        </w:r>
      </w:del>
      <w:r>
        <w:rPr>
          <w:lang w:eastAsia="de-DE"/>
        </w:rPr>
        <w:t xml:space="preserve"> e-N</w:t>
      </w:r>
      <w:r w:rsidRPr="0088277B">
        <w:rPr>
          <w:lang w:eastAsia="de-DE"/>
        </w:rPr>
        <w:t>avigati</w:t>
      </w:r>
      <w:r>
        <w:rPr>
          <w:lang w:eastAsia="de-DE"/>
        </w:rPr>
        <w:t xml:space="preserve">on solutions selected should ideally be linked to </w:t>
      </w:r>
      <w:r w:rsidRPr="0088277B">
        <w:rPr>
          <w:lang w:eastAsia="de-DE"/>
        </w:rPr>
        <w:t xml:space="preserve">user </w:t>
      </w:r>
      <w:r>
        <w:rPr>
          <w:lang w:eastAsia="de-DE"/>
        </w:rPr>
        <w:t>needs</w:t>
      </w:r>
      <w:r w:rsidRPr="0088277B">
        <w:rPr>
          <w:lang w:eastAsia="de-DE"/>
        </w:rPr>
        <w:t xml:space="preserve"> and the objectives of e-</w:t>
      </w:r>
      <w:r>
        <w:rPr>
          <w:lang w:eastAsia="de-DE"/>
        </w:rPr>
        <w:t>N</w:t>
      </w:r>
      <w:r w:rsidRPr="0088277B">
        <w:rPr>
          <w:lang w:eastAsia="de-DE"/>
        </w:rPr>
        <w:t xml:space="preserve">avigation. </w:t>
      </w:r>
      <w:r>
        <w:rPr>
          <w:lang w:eastAsia="de-DE"/>
        </w:rPr>
        <w:t xml:space="preserve"> </w:t>
      </w:r>
      <w:r w:rsidRPr="0088277B">
        <w:rPr>
          <w:lang w:eastAsia="de-DE"/>
        </w:rPr>
        <w:t xml:space="preserve">Where possible, the </w:t>
      </w:r>
      <w:r>
        <w:rPr>
          <w:lang w:eastAsia="de-DE"/>
        </w:rPr>
        <w:t>solutions</w:t>
      </w:r>
      <w:r w:rsidRPr="0088277B">
        <w:rPr>
          <w:lang w:eastAsia="de-DE"/>
        </w:rPr>
        <w:t xml:space="preserve"> should address identified gaps in the </w:t>
      </w:r>
      <w:r>
        <w:rPr>
          <w:lang w:eastAsia="de-DE"/>
        </w:rPr>
        <w:t>e-Navigation gap analysis.</w:t>
      </w:r>
    </w:p>
    <w:p w14:paraId="2D4E20BB" w14:textId="77777777" w:rsidR="00AD34EF" w:rsidRDefault="00AD34EF" w:rsidP="00AD34EF">
      <w:pPr>
        <w:pStyle w:val="BodyText"/>
        <w:rPr>
          <w:lang w:eastAsia="de-DE"/>
        </w:rPr>
      </w:pPr>
      <w:del w:id="307" w:author="Alimchandani, Mahesh" w:date="2016-01-14T09:57:00Z">
        <w:r w:rsidRPr="0088277B" w:rsidDel="000C0ADA">
          <w:rPr>
            <w:lang w:eastAsia="de-DE"/>
          </w:rPr>
          <w:delText xml:space="preserve">It is </w:delText>
        </w:r>
        <w:r w:rsidDel="000C0ADA">
          <w:rPr>
            <w:lang w:eastAsia="de-DE"/>
          </w:rPr>
          <w:delText>recommended</w:delText>
        </w:r>
        <w:r w:rsidRPr="0088277B" w:rsidDel="000C0ADA">
          <w:rPr>
            <w:lang w:eastAsia="de-DE"/>
          </w:rPr>
          <w:delText xml:space="preserve"> that test</w:delText>
        </w:r>
        <w:r w:rsidDel="000C0ADA">
          <w:rPr>
            <w:lang w:eastAsia="de-DE"/>
          </w:rPr>
          <w:delText xml:space="preserve">beds </w:delText>
        </w:r>
        <w:r w:rsidRPr="0088277B" w:rsidDel="000C0ADA">
          <w:rPr>
            <w:lang w:eastAsia="de-DE"/>
          </w:rPr>
          <w:delText xml:space="preserve">take into account a structured, transparent, objective and repeatable methodology. </w:delText>
        </w:r>
        <w:r w:rsidDel="000C0ADA">
          <w:rPr>
            <w:lang w:eastAsia="de-DE"/>
          </w:rPr>
          <w:delText xml:space="preserve"> </w:delText>
        </w:r>
      </w:del>
      <w:del w:id="308" w:author="Alimchandani, Mahesh" w:date="2015-12-18T14:45:00Z">
        <w:r w:rsidRPr="0088277B" w:rsidDel="007A3B14">
          <w:rPr>
            <w:lang w:eastAsia="de-DE"/>
          </w:rPr>
          <w:delText xml:space="preserve">Where the output is in the form of software tools, these should </w:delText>
        </w:r>
        <w:r w:rsidDel="007A3B14">
          <w:rPr>
            <w:lang w:eastAsia="de-DE"/>
          </w:rPr>
          <w:delText xml:space="preserve">ideally </w:delText>
        </w:r>
        <w:r w:rsidRPr="0088277B" w:rsidDel="007A3B14">
          <w:rPr>
            <w:lang w:eastAsia="de-DE"/>
          </w:rPr>
          <w:delText xml:space="preserve">be </w:delText>
        </w:r>
        <w:r w:rsidDel="007A3B14">
          <w:rPr>
            <w:lang w:eastAsia="de-DE"/>
          </w:rPr>
          <w:delText xml:space="preserve">open-source, </w:delText>
        </w:r>
        <w:r w:rsidRPr="0088277B" w:rsidDel="007A3B14">
          <w:rPr>
            <w:lang w:eastAsia="de-DE"/>
          </w:rPr>
          <w:delText xml:space="preserve">with arrangements in place for collaboration, </w:delText>
        </w:r>
        <w:r w:rsidDel="007A3B14">
          <w:rPr>
            <w:lang w:eastAsia="de-DE"/>
          </w:rPr>
          <w:delText xml:space="preserve">incorporating </w:delText>
        </w:r>
        <w:r w:rsidRPr="0088277B" w:rsidDel="007A3B14">
          <w:rPr>
            <w:lang w:eastAsia="de-DE"/>
          </w:rPr>
          <w:delText xml:space="preserve">user feedback and </w:delText>
        </w:r>
        <w:r w:rsidDel="007A3B14">
          <w:rPr>
            <w:lang w:eastAsia="de-DE"/>
          </w:rPr>
          <w:delText xml:space="preserve">identified </w:delText>
        </w:r>
        <w:r w:rsidRPr="0088277B" w:rsidDel="007A3B14">
          <w:rPr>
            <w:lang w:eastAsia="de-DE"/>
          </w:rPr>
          <w:delText>improvement</w:delText>
        </w:r>
        <w:r w:rsidDel="007A3B14">
          <w:rPr>
            <w:lang w:eastAsia="de-DE"/>
          </w:rPr>
          <w:delText>s</w:delText>
        </w:r>
        <w:r w:rsidRPr="0088277B" w:rsidDel="007A3B14">
          <w:rPr>
            <w:lang w:eastAsia="de-DE"/>
          </w:rPr>
          <w:delText>.</w:delText>
        </w:r>
      </w:del>
      <w:del w:id="309" w:author="Alimchandani, Mahesh" w:date="2016-01-14T09:57:00Z">
        <w:r w:rsidRPr="0088277B" w:rsidDel="000C0ADA">
          <w:rPr>
            <w:lang w:eastAsia="de-DE"/>
          </w:rPr>
          <w:delText xml:space="preserve"> </w:delText>
        </w:r>
        <w:r w:rsidDel="000C0ADA">
          <w:rPr>
            <w:lang w:eastAsia="de-DE"/>
          </w:rPr>
          <w:delText xml:space="preserve"> </w:delText>
        </w:r>
      </w:del>
      <w:ins w:id="310" w:author="Alimchandani, Mahesh" w:date="2016-01-14T09:56:00Z">
        <w:r w:rsidR="000C0ADA">
          <w:rPr>
            <w:lang w:eastAsia="de-DE"/>
          </w:rPr>
          <w:t>Testbed c</w:t>
        </w:r>
      </w:ins>
      <w:del w:id="311" w:author="Alimchandani, Mahesh" w:date="2016-01-14T09:56:00Z">
        <w:r w:rsidDel="000C0ADA">
          <w:rPr>
            <w:lang w:eastAsia="de-DE"/>
          </w:rPr>
          <w:delText>C</w:delText>
        </w:r>
      </w:del>
      <w:r>
        <w:rPr>
          <w:lang w:eastAsia="de-DE"/>
        </w:rPr>
        <w:t>onsiderations include:</w:t>
      </w:r>
    </w:p>
    <w:p w14:paraId="294A7D27" w14:textId="77777777" w:rsidR="00AD34EF" w:rsidRDefault="00AD34EF" w:rsidP="00EC3557">
      <w:pPr>
        <w:pStyle w:val="ListParagraph"/>
        <w:numPr>
          <w:ilvl w:val="0"/>
          <w:numId w:val="41"/>
        </w:numPr>
        <w:rPr>
          <w:ins w:id="312" w:author="Alimchandani, Mahesh" w:date="2016-01-14T09:57:00Z"/>
          <w:lang w:eastAsia="de-DE"/>
        </w:rPr>
      </w:pPr>
      <w:r w:rsidRPr="00EC3557">
        <w:t>Architecture</w:t>
      </w:r>
    </w:p>
    <w:p w14:paraId="29B00521" w14:textId="77777777" w:rsidR="000C0ADA" w:rsidRPr="0088277B" w:rsidRDefault="000C0ADA">
      <w:pPr>
        <w:pStyle w:val="ListParagraph"/>
        <w:rPr>
          <w:lang w:eastAsia="de-DE"/>
        </w:rPr>
        <w:pPrChange w:id="313" w:author="Alimchandani, Mahesh" w:date="2016-01-14T09:57:00Z">
          <w:pPr>
            <w:pStyle w:val="ListParagraph"/>
            <w:numPr>
              <w:numId w:val="41"/>
            </w:numPr>
            <w:ind w:hanging="360"/>
          </w:pPr>
        </w:pPrChange>
      </w:pPr>
    </w:p>
    <w:p w14:paraId="60C19329" w14:textId="77777777" w:rsidR="00AD34EF" w:rsidRDefault="00AD34EF">
      <w:pPr>
        <w:ind w:left="720"/>
        <w:jc w:val="both"/>
        <w:pPrChange w:id="314" w:author="Alimchandani, Mahesh" w:date="2016-01-14T09:57:00Z">
          <w:pPr>
            <w:ind w:left="360"/>
            <w:jc w:val="both"/>
          </w:pPr>
        </w:pPrChange>
      </w:pPr>
      <w:r>
        <w:t xml:space="preserve">It is advisable that, </w:t>
      </w:r>
      <w:ins w:id="315" w:author="Alimchandani, Mahesh" w:date="2016-01-14T09:57:00Z">
        <w:r w:rsidR="000C0ADA">
          <w:t>(</w:t>
        </w:r>
      </w:ins>
      <w:r>
        <w:t>w</w:t>
      </w:r>
      <w:r w:rsidRPr="00DC59C0">
        <w:t xml:space="preserve">ithout </w:t>
      </w:r>
      <w:r>
        <w:t xml:space="preserve">restricting </w:t>
      </w:r>
      <w:r w:rsidRPr="00DC59C0">
        <w:t>innovation</w:t>
      </w:r>
      <w:ins w:id="316" w:author="Alimchandani, Mahesh" w:date="2016-01-14T09:57:00Z">
        <w:r w:rsidR="000C0ADA">
          <w:t>)</w:t>
        </w:r>
      </w:ins>
      <w:r>
        <w:t>, tes</w:t>
      </w:r>
      <w:r w:rsidRPr="00DC59C0">
        <w:t>tbeds align</w:t>
      </w:r>
      <w:r>
        <w:t xml:space="preserve"> </w:t>
      </w:r>
      <w:r w:rsidRPr="00DC59C0">
        <w:t xml:space="preserve">with </w:t>
      </w:r>
      <w:r>
        <w:t xml:space="preserve">the </w:t>
      </w:r>
      <w:r w:rsidRPr="00DC59C0">
        <w:t>IMO e-</w:t>
      </w:r>
      <w:r>
        <w:t>n</w:t>
      </w:r>
      <w:r w:rsidRPr="00DC59C0">
        <w:t xml:space="preserve">avigation architecture </w:t>
      </w:r>
      <w:r>
        <w:t xml:space="preserve">and </w:t>
      </w:r>
      <w:r w:rsidRPr="00DC59C0">
        <w:t xml:space="preserve">the technical </w:t>
      </w:r>
      <w:r>
        <w:t>/</w:t>
      </w:r>
      <w:r w:rsidRPr="00DC59C0">
        <w:t xml:space="preserve"> operational services in the Maritime Service Portfolio.</w:t>
      </w:r>
      <w:r>
        <w:t xml:space="preserve"> </w:t>
      </w:r>
    </w:p>
    <w:p w14:paraId="7D37735E" w14:textId="77777777" w:rsidR="00EC3557" w:rsidRPr="00DC59C0" w:rsidRDefault="00EC3557" w:rsidP="00EC3557">
      <w:pPr>
        <w:jc w:val="both"/>
      </w:pPr>
    </w:p>
    <w:p w14:paraId="5351D76E" w14:textId="77777777" w:rsidR="00AD34EF" w:rsidRDefault="00AD34EF" w:rsidP="00EC3557">
      <w:pPr>
        <w:pStyle w:val="ListParagraph"/>
        <w:numPr>
          <w:ilvl w:val="0"/>
          <w:numId w:val="41"/>
        </w:numPr>
        <w:rPr>
          <w:ins w:id="317" w:author="Alimchandani, Mahesh" w:date="2016-01-14T09:57:00Z"/>
          <w:lang w:eastAsia="de-DE"/>
        </w:rPr>
      </w:pPr>
      <w:r w:rsidRPr="00D611C9">
        <w:rPr>
          <w:lang w:eastAsia="de-DE"/>
        </w:rPr>
        <w:t>User and stakeholder involvement</w:t>
      </w:r>
    </w:p>
    <w:p w14:paraId="05C28196" w14:textId="77777777" w:rsidR="000C0ADA" w:rsidRPr="00D611C9" w:rsidRDefault="000C0ADA">
      <w:pPr>
        <w:pStyle w:val="ListParagraph"/>
        <w:rPr>
          <w:lang w:eastAsia="de-DE"/>
        </w:rPr>
        <w:pPrChange w:id="318" w:author="Alimchandani, Mahesh" w:date="2016-01-14T09:57:00Z">
          <w:pPr>
            <w:pStyle w:val="ListParagraph"/>
            <w:numPr>
              <w:numId w:val="41"/>
            </w:numPr>
            <w:ind w:hanging="360"/>
          </w:pPr>
        </w:pPrChange>
      </w:pPr>
    </w:p>
    <w:p w14:paraId="11F21D2E" w14:textId="77777777" w:rsidR="00AD34EF" w:rsidRDefault="00AD34EF">
      <w:pPr>
        <w:ind w:left="720"/>
        <w:jc w:val="both"/>
        <w:rPr>
          <w:ins w:id="319" w:author="Alimchandani, Mahesh" w:date="2016-01-14T09:57:00Z"/>
        </w:rPr>
        <w:pPrChange w:id="320" w:author="Alimchandani, Mahesh" w:date="2016-01-14T09:57:00Z">
          <w:pPr>
            <w:ind w:left="360"/>
            <w:jc w:val="both"/>
          </w:pPr>
        </w:pPrChange>
      </w:pPr>
      <w:r w:rsidRPr="001F3E12">
        <w:t>Testbeds</w:t>
      </w:r>
      <w:r w:rsidRPr="00DC59C0">
        <w:t xml:space="preserve"> </w:t>
      </w:r>
      <w:r>
        <w:t xml:space="preserve">should ideally </w:t>
      </w:r>
      <w:r w:rsidRPr="00DC59C0">
        <w:t xml:space="preserve">involve users and stakeholders at every stage - from planning to implementation and assessment of results. </w:t>
      </w:r>
    </w:p>
    <w:p w14:paraId="10561E58" w14:textId="77777777" w:rsidR="000C0ADA" w:rsidRDefault="000C0ADA">
      <w:pPr>
        <w:ind w:left="720"/>
        <w:jc w:val="both"/>
        <w:pPrChange w:id="321" w:author="Alimchandani, Mahesh" w:date="2016-01-14T09:57:00Z">
          <w:pPr>
            <w:ind w:left="360"/>
            <w:jc w:val="both"/>
          </w:pPr>
        </w:pPrChange>
      </w:pPr>
    </w:p>
    <w:p w14:paraId="52D6C506" w14:textId="77777777" w:rsidR="00AD34EF" w:rsidRPr="00D611C9" w:rsidRDefault="00AD34EF" w:rsidP="00EC3557">
      <w:pPr>
        <w:pStyle w:val="ListParagraph"/>
        <w:numPr>
          <w:ilvl w:val="0"/>
          <w:numId w:val="41"/>
        </w:numPr>
        <w:rPr>
          <w:lang w:eastAsia="de-DE"/>
        </w:rPr>
      </w:pPr>
      <w:r>
        <w:rPr>
          <w:lang w:eastAsia="de-DE"/>
        </w:rPr>
        <w:t>Human-</w:t>
      </w:r>
      <w:r>
        <w:t>centred</w:t>
      </w:r>
      <w:r>
        <w:rPr>
          <w:lang w:eastAsia="de-DE"/>
        </w:rPr>
        <w:t xml:space="preserve"> design and </w:t>
      </w:r>
      <w:ins w:id="322" w:author="Alimchandani, Mahesh" w:date="2016-01-14T09:57:00Z">
        <w:r w:rsidR="000C0ADA">
          <w:rPr>
            <w:lang w:eastAsia="de-DE"/>
          </w:rPr>
          <w:t xml:space="preserve">software </w:t>
        </w:r>
      </w:ins>
      <w:r>
        <w:rPr>
          <w:lang w:eastAsia="de-DE"/>
        </w:rPr>
        <w:t xml:space="preserve">quality assurance principles </w:t>
      </w:r>
    </w:p>
    <w:p w14:paraId="145153B8" w14:textId="77777777" w:rsidR="000C0ADA" w:rsidRDefault="000C0ADA" w:rsidP="00AD34EF">
      <w:pPr>
        <w:ind w:left="360"/>
        <w:jc w:val="both"/>
        <w:rPr>
          <w:ins w:id="323" w:author="Alimchandani, Mahesh" w:date="2016-01-14T09:58:00Z"/>
          <w:lang w:eastAsia="de-DE"/>
        </w:rPr>
      </w:pPr>
    </w:p>
    <w:p w14:paraId="0F0579D6" w14:textId="77777777" w:rsidR="00AD34EF" w:rsidRDefault="00AD34EF">
      <w:pPr>
        <w:ind w:left="720"/>
        <w:jc w:val="both"/>
        <w:rPr>
          <w:ins w:id="324" w:author="Alimchandani, Mahesh" w:date="2016-01-14T09:58:00Z"/>
          <w:lang w:eastAsia="de-DE"/>
        </w:rPr>
        <w:pPrChange w:id="325" w:author="Alimchandani, Mahesh" w:date="2016-01-14T09:58:00Z">
          <w:pPr>
            <w:ind w:left="360"/>
            <w:jc w:val="both"/>
          </w:pPr>
        </w:pPrChange>
      </w:pPr>
      <w:r>
        <w:rPr>
          <w:lang w:eastAsia="de-DE"/>
        </w:rPr>
        <w:t xml:space="preserve">Human-centred design and </w:t>
      </w:r>
      <w:ins w:id="326" w:author="Alimchandani, Mahesh" w:date="2016-01-14T09:57:00Z">
        <w:r w:rsidR="000C0ADA">
          <w:rPr>
            <w:lang w:eastAsia="de-DE"/>
          </w:rPr>
          <w:t xml:space="preserve">software </w:t>
        </w:r>
      </w:ins>
      <w:r>
        <w:rPr>
          <w:lang w:eastAsia="de-DE"/>
        </w:rPr>
        <w:t>quality assurance principles</w:t>
      </w:r>
      <w:r w:rsidRPr="00500772">
        <w:t xml:space="preserve"> </w:t>
      </w:r>
      <w:r>
        <w:t>should be taken into account during the development of e-Navigation solutions</w:t>
      </w:r>
      <w:r>
        <w:rPr>
          <w:lang w:eastAsia="de-DE"/>
        </w:rPr>
        <w:t xml:space="preserve">. </w:t>
      </w:r>
    </w:p>
    <w:p w14:paraId="601FBEDD" w14:textId="77777777" w:rsidR="000C0ADA" w:rsidRDefault="000C0ADA">
      <w:pPr>
        <w:ind w:left="720"/>
        <w:jc w:val="both"/>
        <w:pPrChange w:id="327" w:author="Alimchandani, Mahesh" w:date="2016-01-14T09:58:00Z">
          <w:pPr>
            <w:ind w:left="360"/>
            <w:jc w:val="both"/>
          </w:pPr>
        </w:pPrChange>
      </w:pPr>
    </w:p>
    <w:p w14:paraId="3CE9FFFF" w14:textId="77777777" w:rsidR="00AD34EF" w:rsidRPr="0088277B" w:rsidRDefault="00AD34EF" w:rsidP="00EC3557">
      <w:pPr>
        <w:pStyle w:val="ListParagraph"/>
        <w:numPr>
          <w:ilvl w:val="0"/>
          <w:numId w:val="41"/>
        </w:numPr>
        <w:rPr>
          <w:lang w:eastAsia="de-DE"/>
        </w:rPr>
      </w:pPr>
      <w:r w:rsidRPr="0088277B">
        <w:rPr>
          <w:lang w:eastAsia="de-DE"/>
        </w:rPr>
        <w:t xml:space="preserve">Data </w:t>
      </w:r>
      <w:r>
        <w:t>structures</w:t>
      </w:r>
    </w:p>
    <w:p w14:paraId="780EC010" w14:textId="77777777" w:rsidR="000C0ADA" w:rsidRDefault="000C0ADA">
      <w:pPr>
        <w:pStyle w:val="BodyText"/>
        <w:ind w:left="720"/>
        <w:rPr>
          <w:ins w:id="328" w:author="Alimchandani, Mahesh" w:date="2016-01-14T09:58:00Z"/>
          <w:lang w:eastAsia="de-DE"/>
        </w:rPr>
        <w:pPrChange w:id="329" w:author="Alimchandani, Mahesh" w:date="2016-01-14T09:58:00Z">
          <w:pPr>
            <w:pStyle w:val="BodyText"/>
            <w:ind w:left="360"/>
          </w:pPr>
        </w:pPrChange>
      </w:pPr>
    </w:p>
    <w:p w14:paraId="68EB0B43" w14:textId="77777777" w:rsidR="00AD34EF" w:rsidRPr="00B5027B" w:rsidRDefault="00AD34EF">
      <w:pPr>
        <w:pStyle w:val="BodyText"/>
        <w:ind w:left="720"/>
        <w:rPr>
          <w:lang w:eastAsia="de-DE"/>
        </w:rPr>
        <w:pPrChange w:id="330" w:author="Alimchandani, Mahesh" w:date="2016-01-14T09:58:00Z">
          <w:pPr>
            <w:pStyle w:val="BodyText"/>
            <w:ind w:left="360"/>
          </w:pPr>
        </w:pPrChange>
      </w:pPr>
      <w:r w:rsidRPr="00B5027B">
        <w:rPr>
          <w:lang w:eastAsia="de-DE"/>
        </w:rPr>
        <w:t>The Common Maritime Data Structure (CMDS) agreed by IMO is the IHO S-100 Geosp</w:t>
      </w:r>
      <w:r>
        <w:rPr>
          <w:lang w:eastAsia="de-DE"/>
        </w:rPr>
        <w:t>atial Information (GI) Registry</w:t>
      </w:r>
      <w:r w:rsidRPr="00B5027B">
        <w:rPr>
          <w:lang w:eastAsia="de-DE"/>
        </w:rPr>
        <w:t xml:space="preserve">. </w:t>
      </w:r>
      <w:r>
        <w:rPr>
          <w:lang w:eastAsia="de-DE"/>
        </w:rPr>
        <w:t xml:space="preserve"> </w:t>
      </w:r>
      <w:r w:rsidRPr="00B5027B">
        <w:rPr>
          <w:lang w:eastAsia="de-DE"/>
        </w:rPr>
        <w:t xml:space="preserve">Testbeds should therefore preferably use the IHO S-100 framework for data modelling and exchange. </w:t>
      </w:r>
      <w:r>
        <w:rPr>
          <w:lang w:eastAsia="de-DE"/>
        </w:rPr>
        <w:t xml:space="preserve"> </w:t>
      </w:r>
      <w:r w:rsidRPr="00B5027B">
        <w:rPr>
          <w:lang w:eastAsia="de-DE"/>
        </w:rPr>
        <w:t xml:space="preserve">Other data model frameworks may be used for testbeds. However, </w:t>
      </w:r>
      <w:r>
        <w:rPr>
          <w:lang w:eastAsia="de-DE"/>
        </w:rPr>
        <w:t xml:space="preserve">it is advisable that, for results to be of value to the development of e-Navigation, </w:t>
      </w:r>
      <w:r w:rsidRPr="00B5027B">
        <w:rPr>
          <w:lang w:eastAsia="de-DE"/>
        </w:rPr>
        <w:t xml:space="preserve">steps </w:t>
      </w:r>
      <w:r>
        <w:rPr>
          <w:lang w:eastAsia="de-DE"/>
        </w:rPr>
        <w:t>should be</w:t>
      </w:r>
      <w:r w:rsidRPr="00B5027B">
        <w:rPr>
          <w:lang w:eastAsia="de-DE"/>
        </w:rPr>
        <w:t xml:space="preserve"> taken </w:t>
      </w:r>
      <w:r>
        <w:rPr>
          <w:lang w:eastAsia="de-DE"/>
        </w:rPr>
        <w:t>to incorporate</w:t>
      </w:r>
      <w:r w:rsidRPr="00B5027B">
        <w:rPr>
          <w:lang w:eastAsia="de-DE"/>
        </w:rPr>
        <w:t xml:space="preserve"> solutions into the IHO S-100 framework.</w:t>
      </w:r>
    </w:p>
    <w:p w14:paraId="1C1C0772" w14:textId="77777777" w:rsidR="00AD34EF" w:rsidRPr="0088277B" w:rsidRDefault="00AD34EF" w:rsidP="00EC3557">
      <w:pPr>
        <w:pStyle w:val="ListParagraph"/>
        <w:numPr>
          <w:ilvl w:val="0"/>
          <w:numId w:val="41"/>
        </w:numPr>
        <w:rPr>
          <w:lang w:eastAsia="de-DE"/>
        </w:rPr>
      </w:pPr>
      <w:r w:rsidRPr="0088277B">
        <w:t>Reference</w:t>
      </w:r>
      <w:r w:rsidRPr="0088277B">
        <w:rPr>
          <w:lang w:eastAsia="de-DE"/>
        </w:rPr>
        <w:t xml:space="preserve"> to the IMO </w:t>
      </w:r>
      <w:r>
        <w:rPr>
          <w:lang w:eastAsia="de-DE"/>
        </w:rPr>
        <w:t>e-navigation documentation</w:t>
      </w:r>
    </w:p>
    <w:p w14:paraId="7A566EC9" w14:textId="77777777" w:rsidR="00E53BD5" w:rsidRDefault="00E53BD5">
      <w:pPr>
        <w:pStyle w:val="BodyText"/>
        <w:ind w:left="720"/>
        <w:rPr>
          <w:ins w:id="331" w:author="Alimchandani, Mahesh" w:date="2016-01-14T10:02:00Z"/>
          <w:lang w:eastAsia="de-DE"/>
        </w:rPr>
        <w:pPrChange w:id="332" w:author="Alimchandani, Mahesh" w:date="2016-01-14T09:58:00Z">
          <w:pPr>
            <w:pStyle w:val="BodyText"/>
            <w:ind w:left="360"/>
          </w:pPr>
        </w:pPrChange>
      </w:pPr>
    </w:p>
    <w:p w14:paraId="60E51512" w14:textId="77777777" w:rsidR="00AD34EF" w:rsidRDefault="00AD34EF">
      <w:pPr>
        <w:pStyle w:val="BodyText"/>
        <w:ind w:left="720"/>
        <w:rPr>
          <w:lang w:eastAsia="de-DE"/>
        </w:rPr>
        <w:pPrChange w:id="333" w:author="Alimchandani, Mahesh" w:date="2016-01-14T09:58:00Z">
          <w:pPr>
            <w:pStyle w:val="BodyText"/>
            <w:ind w:left="360"/>
          </w:pPr>
        </w:pPrChange>
      </w:pPr>
      <w:r>
        <w:rPr>
          <w:lang w:eastAsia="de-DE"/>
        </w:rPr>
        <w:t xml:space="preserve">It is advisable that </w:t>
      </w:r>
      <w:r w:rsidRPr="0088277B">
        <w:rPr>
          <w:lang w:eastAsia="de-DE"/>
        </w:rPr>
        <w:t>testbed</w:t>
      </w:r>
      <w:r>
        <w:rPr>
          <w:lang w:eastAsia="de-DE"/>
        </w:rPr>
        <w:t>s highlight links to user needs,</w:t>
      </w:r>
      <w:r w:rsidRPr="0088277B">
        <w:rPr>
          <w:lang w:eastAsia="de-DE"/>
        </w:rPr>
        <w:t xml:space="preserve"> gap analysis and solutions</w:t>
      </w:r>
      <w:r>
        <w:rPr>
          <w:lang w:eastAsia="de-DE"/>
        </w:rPr>
        <w:t xml:space="preserve"> identified and documented by</w:t>
      </w:r>
      <w:r w:rsidRPr="0088277B">
        <w:rPr>
          <w:lang w:eastAsia="de-DE"/>
        </w:rPr>
        <w:t xml:space="preserve"> </w:t>
      </w:r>
      <w:r>
        <w:rPr>
          <w:lang w:eastAsia="de-DE"/>
        </w:rPr>
        <w:t>IMO.</w:t>
      </w:r>
    </w:p>
    <w:p w14:paraId="4F663DB6" w14:textId="77777777" w:rsidR="00AD34EF" w:rsidRPr="0088277B" w:rsidRDefault="00AD34EF" w:rsidP="00EC3557">
      <w:pPr>
        <w:pStyle w:val="ListParagraph"/>
        <w:numPr>
          <w:ilvl w:val="0"/>
          <w:numId w:val="41"/>
        </w:numPr>
        <w:rPr>
          <w:lang w:eastAsia="de-DE"/>
        </w:rPr>
      </w:pPr>
      <w:r>
        <w:t>Sharing</w:t>
      </w:r>
      <w:r>
        <w:rPr>
          <w:lang w:eastAsia="de-DE"/>
        </w:rPr>
        <w:t xml:space="preserve"> of information</w:t>
      </w:r>
    </w:p>
    <w:p w14:paraId="205A57B8" w14:textId="77777777" w:rsidR="000C0ADA" w:rsidRDefault="000C0ADA">
      <w:pPr>
        <w:pStyle w:val="BodyText"/>
        <w:ind w:left="720"/>
        <w:rPr>
          <w:ins w:id="334" w:author="Alimchandani, Mahesh" w:date="2016-01-14T09:58:00Z"/>
          <w:lang w:eastAsia="de-DE"/>
        </w:rPr>
        <w:pPrChange w:id="335" w:author="Alimchandani, Mahesh" w:date="2016-01-14T09:58:00Z">
          <w:pPr>
            <w:pStyle w:val="BodyText"/>
            <w:ind w:left="360"/>
          </w:pPr>
        </w:pPrChange>
      </w:pPr>
    </w:p>
    <w:p w14:paraId="44E3F733" w14:textId="77777777" w:rsidR="00AD34EF" w:rsidRDefault="00AD34EF">
      <w:pPr>
        <w:pStyle w:val="BodyText"/>
        <w:ind w:left="720"/>
        <w:rPr>
          <w:lang w:eastAsia="de-DE"/>
        </w:rPr>
        <w:pPrChange w:id="336" w:author="Alimchandani, Mahesh" w:date="2016-01-14T09:58:00Z">
          <w:pPr>
            <w:pStyle w:val="BodyText"/>
            <w:ind w:left="360"/>
          </w:pPr>
        </w:pPrChange>
      </w:pPr>
      <w:r w:rsidRPr="0088277B">
        <w:rPr>
          <w:lang w:eastAsia="de-DE"/>
        </w:rPr>
        <w:t>Information on testbed</w:t>
      </w:r>
      <w:r>
        <w:rPr>
          <w:lang w:eastAsia="de-DE"/>
        </w:rPr>
        <w:t xml:space="preserve">s </w:t>
      </w:r>
      <w:r w:rsidRPr="0088277B">
        <w:rPr>
          <w:lang w:eastAsia="de-DE"/>
        </w:rPr>
        <w:t>should</w:t>
      </w:r>
      <w:r>
        <w:rPr>
          <w:lang w:eastAsia="de-DE"/>
        </w:rPr>
        <w:t xml:space="preserve"> </w:t>
      </w:r>
      <w:r w:rsidRPr="0088277B">
        <w:rPr>
          <w:lang w:eastAsia="de-DE"/>
        </w:rPr>
        <w:t xml:space="preserve">be provided on websites </w:t>
      </w:r>
      <w:r>
        <w:rPr>
          <w:lang w:eastAsia="de-DE"/>
        </w:rPr>
        <w:t>for the benefit of the maritime community.</w:t>
      </w:r>
      <w:r w:rsidRPr="0088277B">
        <w:rPr>
          <w:lang w:eastAsia="de-DE"/>
        </w:rPr>
        <w:t xml:space="preserve"> </w:t>
      </w:r>
      <w:r>
        <w:rPr>
          <w:lang w:eastAsia="de-DE"/>
        </w:rPr>
        <w:t xml:space="preserve"> </w:t>
      </w:r>
      <w:del w:id="337" w:author="Alimchandani, Mahesh" w:date="2016-01-14T10:02:00Z">
        <w:r w:rsidDel="00E53BD5">
          <w:rPr>
            <w:lang w:eastAsia="de-DE"/>
          </w:rPr>
          <w:delText xml:space="preserve">If possible, </w:delText>
        </w:r>
        <w:r w:rsidRPr="0088277B" w:rsidDel="00E53BD5">
          <w:rPr>
            <w:lang w:eastAsia="de-DE"/>
          </w:rPr>
          <w:delText xml:space="preserve">information should </w:delText>
        </w:r>
        <w:r w:rsidDel="00E53BD5">
          <w:rPr>
            <w:lang w:eastAsia="de-DE"/>
          </w:rPr>
          <w:delText xml:space="preserve">also </w:delText>
        </w:r>
        <w:r w:rsidRPr="0088277B" w:rsidDel="00E53BD5">
          <w:rPr>
            <w:lang w:eastAsia="de-DE"/>
          </w:rPr>
          <w:delText>be</w:delText>
        </w:r>
      </w:del>
      <w:ins w:id="338" w:author="Alimchandani, Mahesh" w:date="2016-01-14T10:02:00Z">
        <w:r w:rsidR="00E53BD5">
          <w:rPr>
            <w:lang w:eastAsia="de-DE"/>
          </w:rPr>
          <w:t xml:space="preserve">Testbed managers are encouraged to provide summary </w:t>
        </w:r>
      </w:ins>
      <w:ins w:id="339" w:author="Alimchandani, Mahesh" w:date="2016-01-14T10:03:00Z">
        <w:r w:rsidR="00E53BD5">
          <w:rPr>
            <w:lang w:eastAsia="de-DE"/>
          </w:rPr>
          <w:t>information</w:t>
        </w:r>
      </w:ins>
      <w:ins w:id="340" w:author="Alimchandani, Mahesh" w:date="2016-01-14T10:02:00Z">
        <w:r w:rsidR="00E53BD5">
          <w:rPr>
            <w:lang w:eastAsia="de-DE"/>
          </w:rPr>
          <w:t xml:space="preserve"> </w:t>
        </w:r>
      </w:ins>
      <w:del w:id="341" w:author="Alimchandani, Mahesh" w:date="2016-01-14T10:03:00Z">
        <w:r w:rsidRPr="0088277B" w:rsidDel="00E53BD5">
          <w:rPr>
            <w:lang w:eastAsia="de-DE"/>
          </w:rPr>
          <w:delText xml:space="preserve"> provided </w:delText>
        </w:r>
      </w:del>
      <w:r w:rsidRPr="0088277B">
        <w:rPr>
          <w:lang w:eastAsia="de-DE"/>
        </w:rPr>
        <w:t xml:space="preserve">to </w:t>
      </w:r>
      <w:r>
        <w:rPr>
          <w:lang w:eastAsia="de-DE"/>
        </w:rPr>
        <w:t xml:space="preserve">the </w:t>
      </w:r>
      <w:r w:rsidRPr="0088277B">
        <w:rPr>
          <w:lang w:eastAsia="de-DE"/>
        </w:rPr>
        <w:t xml:space="preserve">IALA </w:t>
      </w:r>
      <w:r>
        <w:rPr>
          <w:lang w:eastAsia="de-DE"/>
        </w:rPr>
        <w:t xml:space="preserve">Secretariat </w:t>
      </w:r>
      <w:ins w:id="342" w:author="Alimchandani, Mahesh" w:date="2016-01-14T10:03:00Z">
        <w:r w:rsidR="00E53BD5">
          <w:rPr>
            <w:lang w:eastAsia="de-DE"/>
          </w:rPr>
          <w:t xml:space="preserve">(E-mail: </w:t>
        </w:r>
        <w:r w:rsidR="00E53BD5">
          <w:rPr>
            <w:lang w:eastAsia="de-DE"/>
          </w:rPr>
          <w:fldChar w:fldCharType="begin"/>
        </w:r>
        <w:r w:rsidR="00E53BD5">
          <w:rPr>
            <w:lang w:eastAsia="de-DE"/>
          </w:rPr>
          <w:instrText xml:space="preserve"> HYPERLINK "mailto:contact@iala-aism.org" </w:instrText>
        </w:r>
        <w:r w:rsidR="00E53BD5">
          <w:rPr>
            <w:lang w:eastAsia="de-DE"/>
          </w:rPr>
          <w:fldChar w:fldCharType="separate"/>
        </w:r>
        <w:r w:rsidR="00E53BD5" w:rsidRPr="00D752DB">
          <w:rPr>
            <w:rStyle w:val="Hyperlink"/>
            <w:lang w:eastAsia="de-DE"/>
          </w:rPr>
          <w:t>contact@iala-aism.org</w:t>
        </w:r>
        <w:r w:rsidR="00E53BD5">
          <w:rPr>
            <w:lang w:eastAsia="de-DE"/>
          </w:rPr>
          <w:fldChar w:fldCharType="end"/>
        </w:r>
        <w:r w:rsidR="00E53BD5">
          <w:rPr>
            <w:lang w:eastAsia="de-DE"/>
          </w:rPr>
          <w:t xml:space="preserve">) </w:t>
        </w:r>
      </w:ins>
      <w:r w:rsidRPr="0088277B">
        <w:rPr>
          <w:lang w:eastAsia="de-DE"/>
        </w:rPr>
        <w:t>to be posted on its e</w:t>
      </w:r>
      <w:r w:rsidRPr="00CA5FD1">
        <w:rPr>
          <w:highlight w:val="yellow"/>
          <w:lang w:eastAsia="de-DE"/>
        </w:rPr>
        <w:t>-Navigation web portal (</w:t>
      </w:r>
      <w:r w:rsidR="008C46CC">
        <w:fldChar w:fldCharType="begin"/>
      </w:r>
      <w:r w:rsidR="008C46CC">
        <w:instrText xml:space="preserve"> HYPERLINK "file:///C:\\Users\\ChateauvertA\\Documents\\Copie%2020%20septembre%202013\\e-Nav14\\WG7\\www.e-navigation.net" </w:instrText>
      </w:r>
      <w:r w:rsidR="008C46CC">
        <w:fldChar w:fldCharType="separate"/>
      </w:r>
      <w:r w:rsidRPr="00CA5FD1">
        <w:rPr>
          <w:highlight w:val="yellow"/>
        </w:rPr>
        <w:t>www.e-navigation.net</w:t>
      </w:r>
      <w:r w:rsidR="008C46CC">
        <w:rPr>
          <w:highlight w:val="yellow"/>
        </w:rPr>
        <w:fldChar w:fldCharType="end"/>
      </w:r>
      <w:r w:rsidRPr="0088277B">
        <w:rPr>
          <w:lang w:eastAsia="de-DE"/>
        </w:rPr>
        <w:t>)</w:t>
      </w:r>
      <w:r>
        <w:rPr>
          <w:lang w:eastAsia="de-DE"/>
        </w:rPr>
        <w:t xml:space="preserve">. </w:t>
      </w:r>
      <w:ins w:id="343" w:author="Alimchandani, Mahesh" w:date="2016-01-14T10:03:00Z">
        <w:r w:rsidR="00E53BD5">
          <w:rPr>
            <w:lang w:eastAsia="de-DE"/>
          </w:rPr>
          <w:t>Information should include (but not be limited to):</w:t>
        </w:r>
      </w:ins>
    </w:p>
    <w:p w14:paraId="788F32B2" w14:textId="77777777" w:rsidR="00AD34EF" w:rsidRDefault="00AD34EF" w:rsidP="00641A4B">
      <w:pPr>
        <w:pStyle w:val="BodyText"/>
        <w:numPr>
          <w:ilvl w:val="1"/>
          <w:numId w:val="36"/>
        </w:numPr>
        <w:rPr>
          <w:lang w:eastAsia="de-DE"/>
        </w:rPr>
      </w:pPr>
      <w:r>
        <w:rPr>
          <w:lang w:eastAsia="de-DE"/>
        </w:rPr>
        <w:t>discussions on methodology of testbeds;</w:t>
      </w:r>
    </w:p>
    <w:p w14:paraId="2898C855" w14:textId="77777777" w:rsidR="00AD34EF" w:rsidRDefault="00AD34EF" w:rsidP="00641A4B">
      <w:pPr>
        <w:pStyle w:val="BodyText"/>
        <w:numPr>
          <w:ilvl w:val="1"/>
          <w:numId w:val="36"/>
        </w:numPr>
        <w:rPr>
          <w:lang w:eastAsia="de-DE"/>
        </w:rPr>
      </w:pPr>
      <w:r>
        <w:rPr>
          <w:lang w:eastAsia="de-DE"/>
        </w:rPr>
        <w:lastRenderedPageBreak/>
        <w:t>notifications of progress on testbeds;</w:t>
      </w:r>
    </w:p>
    <w:p w14:paraId="084A2D7D" w14:textId="77777777" w:rsidR="00AD34EF" w:rsidRDefault="00AD34EF" w:rsidP="00641A4B">
      <w:pPr>
        <w:pStyle w:val="BodyText"/>
        <w:numPr>
          <w:ilvl w:val="1"/>
          <w:numId w:val="36"/>
        </w:numPr>
        <w:rPr>
          <w:lang w:eastAsia="de-DE"/>
        </w:rPr>
      </w:pPr>
      <w:r>
        <w:rPr>
          <w:lang w:eastAsia="de-DE"/>
        </w:rPr>
        <w:t>exchange of ideas; and</w:t>
      </w:r>
    </w:p>
    <w:p w14:paraId="20BFC843" w14:textId="77777777" w:rsidR="00AD34EF" w:rsidRDefault="00AD34EF" w:rsidP="00641A4B">
      <w:pPr>
        <w:pStyle w:val="BodyText"/>
        <w:numPr>
          <w:ilvl w:val="1"/>
          <w:numId w:val="36"/>
        </w:numPr>
        <w:rPr>
          <w:lang w:eastAsia="de-DE"/>
        </w:rPr>
      </w:pPr>
      <w:r>
        <w:rPr>
          <w:lang w:eastAsia="de-DE"/>
        </w:rPr>
        <w:t>sharing of lessons learnt.</w:t>
      </w:r>
    </w:p>
    <w:p w14:paraId="7872807D" w14:textId="77777777" w:rsidR="009D149F" w:rsidRDefault="009D149F" w:rsidP="009D149F">
      <w:pPr>
        <w:pStyle w:val="Heading2"/>
        <w:rPr>
          <w:lang w:eastAsia="de-DE"/>
        </w:rPr>
      </w:pPr>
      <w:bookmarkStart w:id="344" w:name="_Toc440525405"/>
      <w:bookmarkStart w:id="345" w:name="_Toc440533158"/>
      <w:r>
        <w:rPr>
          <w:lang w:eastAsia="de-DE"/>
        </w:rPr>
        <w:t>Design a testbed</w:t>
      </w:r>
      <w:bookmarkEnd w:id="301"/>
      <w:bookmarkEnd w:id="344"/>
      <w:bookmarkEnd w:id="345"/>
    </w:p>
    <w:p w14:paraId="5BB8268E" w14:textId="77777777" w:rsidR="009D149F" w:rsidRDefault="009D149F" w:rsidP="009D149F">
      <w:pPr>
        <w:pStyle w:val="BodyText"/>
        <w:rPr>
          <w:lang w:eastAsia="de-DE"/>
        </w:rPr>
      </w:pPr>
      <w:r>
        <w:rPr>
          <w:lang w:eastAsia="de-DE"/>
        </w:rPr>
        <w:t>A testbed is a well-organized environment where tests of a concept or hypothesis are conducted. In the case of an e-Navigation testbed</w:t>
      </w:r>
      <w:ins w:id="346" w:author="Alimchandani, Mahesh" w:date="2016-01-14T10:08:00Z">
        <w:r w:rsidR="00E53BD5">
          <w:rPr>
            <w:lang w:eastAsia="de-DE"/>
          </w:rPr>
          <w:t>,</w:t>
        </w:r>
      </w:ins>
      <w:r>
        <w:rPr>
          <w:lang w:eastAsia="de-DE"/>
        </w:rPr>
        <w:t xml:space="preserve"> there are normally </w:t>
      </w:r>
      <w:ins w:id="347" w:author="Alimchandani, Mahesh" w:date="2016-01-14T10:09:00Z">
        <w:r w:rsidR="00E53BD5">
          <w:rPr>
            <w:lang w:eastAsia="de-DE"/>
          </w:rPr>
          <w:t xml:space="preserve">the </w:t>
        </w:r>
      </w:ins>
      <w:ins w:id="348" w:author="Alimchandani, Mahesh" w:date="2016-01-14T10:10:00Z">
        <w:r w:rsidR="00E53BD5">
          <w:rPr>
            <w:lang w:eastAsia="de-DE"/>
          </w:rPr>
          <w:t>following</w:t>
        </w:r>
      </w:ins>
      <w:ins w:id="349" w:author="Alimchandani, Mahesh" w:date="2016-01-14T10:09:00Z">
        <w:r w:rsidR="00E53BD5">
          <w:rPr>
            <w:lang w:eastAsia="de-DE"/>
          </w:rPr>
          <w:t xml:space="preserve"> </w:t>
        </w:r>
      </w:ins>
      <w:del w:id="350" w:author="Alimchandani, Mahesh" w:date="2016-01-14T10:10:00Z">
        <w:r w:rsidDel="00E53BD5">
          <w:rPr>
            <w:lang w:eastAsia="de-DE"/>
          </w:rPr>
          <w:delText xml:space="preserve">four </w:delText>
        </w:r>
      </w:del>
      <w:r>
        <w:rPr>
          <w:lang w:eastAsia="de-DE"/>
        </w:rPr>
        <w:t xml:space="preserve">main components: </w:t>
      </w:r>
    </w:p>
    <w:p w14:paraId="42AC0C33" w14:textId="77777777" w:rsidR="009D149F" w:rsidRDefault="009D149F" w:rsidP="00641A4B">
      <w:pPr>
        <w:pStyle w:val="BodyText"/>
        <w:numPr>
          <w:ilvl w:val="0"/>
          <w:numId w:val="30"/>
        </w:numPr>
        <w:rPr>
          <w:lang w:eastAsia="de-DE"/>
        </w:rPr>
      </w:pPr>
      <w:r>
        <w:rPr>
          <w:lang w:eastAsia="de-DE"/>
        </w:rPr>
        <w:t xml:space="preserve">One or multiple number of ships where shipborne systems are installed and tested; </w:t>
      </w:r>
    </w:p>
    <w:p w14:paraId="5D5CC89B" w14:textId="77777777" w:rsidR="009D149F" w:rsidRDefault="009D149F" w:rsidP="00641A4B">
      <w:pPr>
        <w:pStyle w:val="BodyText"/>
        <w:numPr>
          <w:ilvl w:val="0"/>
          <w:numId w:val="30"/>
        </w:numPr>
        <w:rPr>
          <w:lang w:eastAsia="de-DE"/>
        </w:rPr>
      </w:pPr>
      <w:r>
        <w:rPr>
          <w:lang w:eastAsia="de-DE"/>
        </w:rPr>
        <w:t>Communication links between ship-to-ship, ship-to-shore, shore-to-shore</w:t>
      </w:r>
      <w:ins w:id="351" w:author="Alimchandani, Mahesh" w:date="2016-01-14T10:08:00Z">
        <w:r w:rsidR="00E53BD5">
          <w:rPr>
            <w:lang w:eastAsia="de-DE"/>
          </w:rPr>
          <w:t xml:space="preserve"> and shore-to-ship</w:t>
        </w:r>
      </w:ins>
      <w:r>
        <w:rPr>
          <w:lang w:eastAsia="de-DE"/>
        </w:rPr>
        <w:t xml:space="preserve">; </w:t>
      </w:r>
    </w:p>
    <w:p w14:paraId="4B88D878" w14:textId="77777777" w:rsidR="009D149F" w:rsidRDefault="009D149F" w:rsidP="00641A4B">
      <w:pPr>
        <w:pStyle w:val="BodyText"/>
        <w:numPr>
          <w:ilvl w:val="0"/>
          <w:numId w:val="30"/>
        </w:numPr>
        <w:rPr>
          <w:lang w:eastAsia="de-DE"/>
        </w:rPr>
      </w:pPr>
      <w:r>
        <w:rPr>
          <w:lang w:eastAsia="de-DE"/>
        </w:rPr>
        <w:t xml:space="preserve">One or </w:t>
      </w:r>
      <w:del w:id="352" w:author="Alimchandani, Mahesh" w:date="2016-01-14T10:09:00Z">
        <w:r w:rsidDel="00E53BD5">
          <w:rPr>
            <w:lang w:eastAsia="de-DE"/>
          </w:rPr>
          <w:delText xml:space="preserve">multiple </w:delText>
        </w:r>
      </w:del>
      <w:ins w:id="353" w:author="Alimchandani, Mahesh" w:date="2016-01-14T10:09:00Z">
        <w:r w:rsidR="00E53BD5">
          <w:rPr>
            <w:lang w:eastAsia="de-DE"/>
          </w:rPr>
          <w:t xml:space="preserve">more </w:t>
        </w:r>
      </w:ins>
      <w:del w:id="354" w:author="Alimchandani, Mahesh" w:date="2016-01-14T10:09:00Z">
        <w:r w:rsidDel="00E53BD5">
          <w:rPr>
            <w:lang w:eastAsia="de-DE"/>
          </w:rPr>
          <w:delText xml:space="preserve">number of </w:delText>
        </w:r>
      </w:del>
      <w:r>
        <w:rPr>
          <w:lang w:eastAsia="de-DE"/>
        </w:rPr>
        <w:t>shore-stations</w:t>
      </w:r>
      <w:ins w:id="355" w:author="Alimchandani, Mahesh" w:date="2016-01-14T10:09:00Z">
        <w:r w:rsidR="00E53BD5">
          <w:rPr>
            <w:lang w:eastAsia="de-DE"/>
          </w:rPr>
          <w:t>,</w:t>
        </w:r>
      </w:ins>
      <w:r>
        <w:rPr>
          <w:lang w:eastAsia="de-DE"/>
        </w:rPr>
        <w:t xml:space="preserve"> where shore-based systems are installed and tested; and </w:t>
      </w:r>
    </w:p>
    <w:p w14:paraId="5BE55E97" w14:textId="77777777" w:rsidR="00833BB5" w:rsidDel="007A3B14" w:rsidRDefault="009D149F" w:rsidP="00641A4B">
      <w:pPr>
        <w:pStyle w:val="BodyText"/>
        <w:numPr>
          <w:ilvl w:val="0"/>
          <w:numId w:val="30"/>
        </w:numPr>
        <w:rPr>
          <w:del w:id="356" w:author="Alimchandani, Mahesh" w:date="2015-12-18T14:50:00Z"/>
          <w:lang w:eastAsia="de-DE"/>
        </w:rPr>
      </w:pPr>
      <w:r>
        <w:rPr>
          <w:lang w:eastAsia="de-DE"/>
        </w:rPr>
        <w:t>A realistic test environment</w:t>
      </w:r>
      <w:ins w:id="357" w:author="Alimchandani, Mahesh" w:date="2015-12-18T14:51:00Z">
        <w:r w:rsidR="007A3B14">
          <w:rPr>
            <w:lang w:eastAsia="de-DE"/>
          </w:rPr>
          <w:t xml:space="preserve">, which is </w:t>
        </w:r>
      </w:ins>
      <w:del w:id="358" w:author="Alimchandani, Mahesh" w:date="2015-12-18T14:50:00Z">
        <w:r w:rsidDel="007A3B14">
          <w:rPr>
            <w:lang w:eastAsia="de-DE"/>
          </w:rPr>
          <w:delText xml:space="preserve"> </w:delText>
        </w:r>
      </w:del>
      <w:ins w:id="359" w:author="Alimchandani, Mahesh" w:date="2015-12-18T14:51:00Z">
        <w:r w:rsidR="007A3B14">
          <w:rPr>
            <w:lang w:eastAsia="de-DE"/>
          </w:rPr>
          <w:t>characterised by</w:t>
        </w:r>
      </w:ins>
      <w:ins w:id="360" w:author="Alimchandani, Mahesh" w:date="2016-01-14T10:09:00Z">
        <w:r w:rsidR="00E53BD5">
          <w:rPr>
            <w:lang w:eastAsia="de-DE"/>
          </w:rPr>
          <w:t xml:space="preserve"> </w:t>
        </w:r>
      </w:ins>
    </w:p>
    <w:p w14:paraId="096AAF62" w14:textId="77777777" w:rsidR="009D149F" w:rsidDel="007A3B14" w:rsidRDefault="009D149F" w:rsidP="007A3B14">
      <w:pPr>
        <w:pStyle w:val="BodyText"/>
        <w:numPr>
          <w:ilvl w:val="0"/>
          <w:numId w:val="30"/>
        </w:numPr>
        <w:rPr>
          <w:del w:id="361" w:author="Alimchandani, Mahesh" w:date="2015-12-18T14:51:00Z"/>
          <w:lang w:eastAsia="de-DE"/>
        </w:rPr>
      </w:pPr>
      <w:del w:id="362" w:author="Alimchandani, Mahesh" w:date="2015-12-18T14:51:00Z">
        <w:r w:rsidDel="007A3B14">
          <w:rPr>
            <w:lang w:eastAsia="de-DE"/>
          </w:rPr>
          <w:delText>is characterized by:</w:delText>
        </w:r>
      </w:del>
    </w:p>
    <w:p w14:paraId="5CD704FD" w14:textId="77777777" w:rsidR="009D149F" w:rsidRDefault="00E53BD5" w:rsidP="00641A4B">
      <w:pPr>
        <w:pStyle w:val="BodyText"/>
        <w:numPr>
          <w:ilvl w:val="1"/>
          <w:numId w:val="30"/>
        </w:numPr>
        <w:rPr>
          <w:lang w:eastAsia="de-DE"/>
        </w:rPr>
      </w:pPr>
      <w:ins w:id="363" w:author="Alimchandani, Mahesh" w:date="2016-01-14T10:09:00Z">
        <w:r>
          <w:rPr>
            <w:lang w:eastAsia="de-DE"/>
          </w:rPr>
          <w:t>a r</w:t>
        </w:r>
      </w:ins>
      <w:del w:id="364" w:author="Alimchandani, Mahesh" w:date="2016-01-14T10:09:00Z">
        <w:r w:rsidR="009D149F" w:rsidDel="00E53BD5">
          <w:rPr>
            <w:lang w:eastAsia="de-DE"/>
          </w:rPr>
          <w:delText>R</w:delText>
        </w:r>
      </w:del>
      <w:r w:rsidR="009D149F">
        <w:rPr>
          <w:lang w:eastAsia="de-DE"/>
        </w:rPr>
        <w:t>epresentative sample</w:t>
      </w:r>
      <w:del w:id="365" w:author="Alimchandani, Mahesh" w:date="2016-01-14T10:09:00Z">
        <w:r w:rsidR="009D149F" w:rsidDel="00E53BD5">
          <w:rPr>
            <w:lang w:eastAsia="de-DE"/>
          </w:rPr>
          <w:delText>s</w:delText>
        </w:r>
      </w:del>
      <w:r w:rsidR="009D149F">
        <w:rPr>
          <w:lang w:eastAsia="de-DE"/>
        </w:rPr>
        <w:t xml:space="preserve"> of users;</w:t>
      </w:r>
    </w:p>
    <w:p w14:paraId="3FE73534" w14:textId="77777777" w:rsidR="009D149F" w:rsidRDefault="009D149F" w:rsidP="00641A4B">
      <w:pPr>
        <w:pStyle w:val="BodyText"/>
        <w:numPr>
          <w:ilvl w:val="1"/>
          <w:numId w:val="30"/>
        </w:numPr>
        <w:rPr>
          <w:lang w:eastAsia="de-DE"/>
        </w:rPr>
      </w:pPr>
      <w:r>
        <w:rPr>
          <w:lang w:eastAsia="de-DE"/>
        </w:rPr>
        <w:t>Representative sea-traffic levels and densities; and</w:t>
      </w:r>
    </w:p>
    <w:p w14:paraId="23F0D6D2" w14:textId="77777777" w:rsidR="009D149F" w:rsidRDefault="009D149F" w:rsidP="00641A4B">
      <w:pPr>
        <w:pStyle w:val="BodyText"/>
        <w:numPr>
          <w:ilvl w:val="1"/>
          <w:numId w:val="30"/>
        </w:numPr>
        <w:rPr>
          <w:lang w:eastAsia="de-DE"/>
        </w:rPr>
      </w:pPr>
      <w:r>
        <w:rPr>
          <w:lang w:eastAsia="de-DE"/>
        </w:rPr>
        <w:t xml:space="preserve">Realistic meteorological and hydrographic conditions including tidal heights, tidal streams, sea state, visibility and weather. </w:t>
      </w:r>
    </w:p>
    <w:p w14:paraId="696E0257" w14:textId="77777777" w:rsidR="009D149F" w:rsidRDefault="009D149F" w:rsidP="009D149F">
      <w:pPr>
        <w:pStyle w:val="BodyText"/>
        <w:rPr>
          <w:lang w:eastAsia="de-DE"/>
        </w:rPr>
      </w:pPr>
      <w:r>
        <w:rPr>
          <w:lang w:eastAsia="de-DE"/>
        </w:rPr>
        <w:t xml:space="preserve">A testbed can be categorized as:  </w:t>
      </w:r>
    </w:p>
    <w:p w14:paraId="3C5CAB75" w14:textId="77777777" w:rsidR="009D149F" w:rsidRDefault="009D149F" w:rsidP="00641A4B">
      <w:pPr>
        <w:pStyle w:val="BodyText"/>
        <w:numPr>
          <w:ilvl w:val="0"/>
          <w:numId w:val="31"/>
        </w:numPr>
        <w:rPr>
          <w:lang w:eastAsia="de-DE"/>
        </w:rPr>
      </w:pPr>
      <w:r>
        <w:rPr>
          <w:lang w:eastAsia="de-DE"/>
        </w:rPr>
        <w:t>a real-world testbed;</w:t>
      </w:r>
    </w:p>
    <w:p w14:paraId="4A2A77E7" w14:textId="77777777" w:rsidR="009D149F" w:rsidRDefault="009D149F" w:rsidP="00641A4B">
      <w:pPr>
        <w:pStyle w:val="BodyText"/>
        <w:numPr>
          <w:ilvl w:val="0"/>
          <w:numId w:val="31"/>
        </w:numPr>
        <w:rPr>
          <w:lang w:eastAsia="de-DE"/>
        </w:rPr>
      </w:pPr>
      <w:r>
        <w:rPr>
          <w:lang w:eastAsia="de-DE"/>
        </w:rPr>
        <w:t xml:space="preserve">a virtual testbed that is </w:t>
      </w:r>
      <w:del w:id="366" w:author="Alimchandani, Mahesh" w:date="2015-12-18T14:51:00Z">
        <w:r w:rsidDel="007A3B14">
          <w:rPr>
            <w:lang w:eastAsia="de-DE"/>
          </w:rPr>
          <w:delText xml:space="preserve">implemented with </w:delText>
        </w:r>
      </w:del>
      <w:ins w:id="367" w:author="Alimchandani, Mahesh" w:date="2015-12-18T14:51:00Z">
        <w:r w:rsidR="007A3B14">
          <w:rPr>
            <w:lang w:eastAsia="de-DE"/>
          </w:rPr>
          <w:t xml:space="preserve">established using </w:t>
        </w:r>
      </w:ins>
      <w:r>
        <w:rPr>
          <w:lang w:eastAsia="de-DE"/>
        </w:rPr>
        <w:t xml:space="preserve">simulator(s); and </w:t>
      </w:r>
    </w:p>
    <w:p w14:paraId="5A46AEEF" w14:textId="77777777" w:rsidR="009D149F" w:rsidRDefault="009D149F" w:rsidP="00641A4B">
      <w:pPr>
        <w:pStyle w:val="BodyText"/>
        <w:numPr>
          <w:ilvl w:val="0"/>
          <w:numId w:val="31"/>
        </w:numPr>
        <w:rPr>
          <w:lang w:eastAsia="de-DE"/>
        </w:rPr>
      </w:pPr>
      <w:r>
        <w:rPr>
          <w:lang w:eastAsia="de-DE"/>
        </w:rPr>
        <w:t>a hybrid testbed</w:t>
      </w:r>
      <w:ins w:id="368" w:author="Alimchandani, Mahesh" w:date="2015-12-18T14:52:00Z">
        <w:r w:rsidR="000672F8">
          <w:rPr>
            <w:lang w:eastAsia="de-DE"/>
          </w:rPr>
          <w:t>,</w:t>
        </w:r>
      </w:ins>
      <w:r>
        <w:rPr>
          <w:lang w:eastAsia="de-DE"/>
        </w:rPr>
        <w:t xml:space="preserve"> which is a combination of a virtual testbed and a real-world testbed.</w:t>
      </w:r>
    </w:p>
    <w:p w14:paraId="64B1F4BE" w14:textId="77777777" w:rsidR="009D149F" w:rsidRDefault="00E53BD5" w:rsidP="009D149F">
      <w:pPr>
        <w:pStyle w:val="BodyText"/>
        <w:rPr>
          <w:lang w:eastAsia="de-DE"/>
        </w:rPr>
      </w:pPr>
      <w:ins w:id="369" w:author="Alimchandani, Mahesh" w:date="2016-01-14T10:12:00Z">
        <w:r>
          <w:rPr>
            <w:lang w:eastAsia="de-DE"/>
          </w:rPr>
          <w:t>A testbed comprises of tests and test cases.</w:t>
        </w:r>
      </w:ins>
    </w:p>
    <w:p w14:paraId="1A0708C6" w14:textId="77777777" w:rsidR="00EC3557" w:rsidRDefault="009D149F" w:rsidP="009D149F">
      <w:pPr>
        <w:pStyle w:val="Heading2"/>
      </w:pPr>
      <w:bookmarkStart w:id="370" w:name="_Toc417565578"/>
      <w:bookmarkStart w:id="371" w:name="_Toc440525406"/>
      <w:bookmarkStart w:id="372" w:name="_Toc440533159"/>
      <w:r>
        <w:t>Plan</w:t>
      </w:r>
      <w:r w:rsidR="00A23A42">
        <w:t>ning of</w:t>
      </w:r>
      <w:r>
        <w:t xml:space="preserve"> tests</w:t>
      </w:r>
      <w:bookmarkEnd w:id="370"/>
      <w:bookmarkEnd w:id="371"/>
      <w:bookmarkEnd w:id="372"/>
      <w:r w:rsidR="00867EB9">
        <w:t xml:space="preserve"> </w:t>
      </w:r>
    </w:p>
    <w:p w14:paraId="1AE84F0D" w14:textId="77777777" w:rsidR="00EC3557" w:rsidDel="00E53BD5" w:rsidRDefault="00EC3557" w:rsidP="00EC3557">
      <w:pPr>
        <w:pStyle w:val="Heading2"/>
        <w:numPr>
          <w:ilvl w:val="0"/>
          <w:numId w:val="0"/>
        </w:numPr>
        <w:rPr>
          <w:del w:id="373" w:author="Alimchandani, Mahesh" w:date="2016-01-14T10:04:00Z"/>
        </w:rPr>
      </w:pPr>
    </w:p>
    <w:p w14:paraId="5D2D6543" w14:textId="77777777" w:rsidR="009D149F" w:rsidRPr="00CD5407" w:rsidDel="00E53BD5" w:rsidRDefault="00867EB9" w:rsidP="00EC3557">
      <w:pPr>
        <w:pStyle w:val="BodyText"/>
        <w:rPr>
          <w:del w:id="374" w:author="Alimchandani, Mahesh" w:date="2016-01-14T10:04:00Z"/>
          <w:lang w:eastAsia="de-DE"/>
        </w:rPr>
      </w:pPr>
      <w:del w:id="375" w:author="Alimchandani, Mahesh" w:date="2016-01-14T10:04:00Z">
        <w:r w:rsidRPr="00EC3557" w:rsidDel="00E53BD5">
          <w:rPr>
            <w:highlight w:val="yellow"/>
            <w:lang w:eastAsia="de-DE"/>
          </w:rPr>
          <w:delText>(check if description here matches the descri</w:delText>
        </w:r>
        <w:r w:rsidR="00EC3557" w:rsidDel="00E53BD5">
          <w:rPr>
            <w:highlight w:val="yellow"/>
            <w:lang w:eastAsia="de-DE"/>
          </w:rPr>
          <w:delText xml:space="preserve">ption </w:delText>
        </w:r>
        <w:r w:rsidRPr="00EC3557" w:rsidDel="00E53BD5">
          <w:rPr>
            <w:highlight w:val="yellow"/>
            <w:lang w:eastAsia="de-DE"/>
          </w:rPr>
          <w:delText>in the tables – in annex 1)</w:delText>
        </w:r>
      </w:del>
    </w:p>
    <w:p w14:paraId="31929661" w14:textId="77777777" w:rsidR="00833BB5" w:rsidDel="00E53BD5" w:rsidRDefault="00833BB5" w:rsidP="009D149F">
      <w:pPr>
        <w:pStyle w:val="BodyText"/>
        <w:rPr>
          <w:del w:id="376" w:author="Alimchandani, Mahesh" w:date="2016-01-14T10:12:00Z"/>
          <w:lang w:eastAsia="de-DE"/>
        </w:rPr>
      </w:pPr>
      <w:del w:id="377" w:author="Alimchandani, Mahesh" w:date="2016-01-14T10:12:00Z">
        <w:r w:rsidDel="00E53BD5">
          <w:rPr>
            <w:lang w:eastAsia="de-DE"/>
          </w:rPr>
          <w:delText xml:space="preserve">A testbed comprises tests and test cases. </w:delText>
        </w:r>
      </w:del>
    </w:p>
    <w:p w14:paraId="5F9FD550" w14:textId="77777777" w:rsidR="009D149F" w:rsidRPr="00CB2901" w:rsidRDefault="009D149F" w:rsidP="009D149F">
      <w:pPr>
        <w:pStyle w:val="BodyText"/>
        <w:rPr>
          <w:lang w:eastAsia="de-DE"/>
        </w:rPr>
      </w:pPr>
      <w:r w:rsidRPr="00CB2901">
        <w:rPr>
          <w:lang w:eastAsia="de-DE"/>
        </w:rPr>
        <w:t xml:space="preserve">A test is a series of activities </w:t>
      </w:r>
      <w:del w:id="378" w:author="Judson, Grant" w:date="2016-01-04T15:06:00Z">
        <w:r w:rsidRPr="00CB2901" w:rsidDel="00D50E94">
          <w:rPr>
            <w:lang w:eastAsia="de-DE"/>
          </w:rPr>
          <w:delText xml:space="preserve">for </w:delText>
        </w:r>
        <w:r w:rsidDel="00D50E94">
          <w:rPr>
            <w:lang w:eastAsia="de-DE"/>
          </w:rPr>
          <w:delText>testing</w:delText>
        </w:r>
        <w:r w:rsidRPr="00CB2901" w:rsidDel="00D50E94">
          <w:rPr>
            <w:lang w:eastAsia="de-DE"/>
          </w:rPr>
          <w:delText xml:space="preserve"> an e-Navigation systems or solution</w:delText>
        </w:r>
        <w:r w:rsidR="00716C09" w:rsidDel="00D50E94">
          <w:rPr>
            <w:lang w:eastAsia="de-DE"/>
          </w:rPr>
          <w:delText>s</w:delText>
        </w:r>
      </w:del>
      <w:ins w:id="379" w:author="Judson, Grant" w:date="2016-01-04T15:06:00Z">
        <w:del w:id="380" w:author="Alimchandani, Mahesh" w:date="2016-01-14T10:33:00Z">
          <w:r w:rsidR="00D50E94" w:rsidDel="000F1EA0">
            <w:rPr>
              <w:lang w:eastAsia="de-DE"/>
            </w:rPr>
            <w:delText>determining</w:delText>
          </w:r>
        </w:del>
      </w:ins>
      <w:ins w:id="381" w:author="Alimchandani, Mahesh" w:date="2016-01-14T10:33:00Z">
        <w:r w:rsidR="000F1EA0">
          <w:rPr>
            <w:lang w:eastAsia="de-DE"/>
          </w:rPr>
          <w:t>that can determine</w:t>
        </w:r>
      </w:ins>
      <w:ins w:id="382" w:author="Judson, Grant" w:date="2016-01-04T15:06:00Z">
        <w:r w:rsidR="00D50E94">
          <w:rPr>
            <w:lang w:eastAsia="de-DE"/>
          </w:rPr>
          <w:t xml:space="preserve"> the success of an e-navigation </w:t>
        </w:r>
        <w:del w:id="383" w:author="Alimchandani, Mahesh" w:date="2016-01-14T10:12:00Z">
          <w:r w:rsidR="00D50E94" w:rsidDel="00FD5390">
            <w:rPr>
              <w:lang w:eastAsia="de-DE"/>
            </w:rPr>
            <w:delText xml:space="preserve">driven </w:delText>
          </w:r>
        </w:del>
      </w:ins>
      <w:ins w:id="384" w:author="Judson, Grant" w:date="2016-01-04T15:08:00Z">
        <w:r w:rsidR="00D50E94">
          <w:rPr>
            <w:lang w:eastAsia="de-DE"/>
          </w:rPr>
          <w:t>concept</w:t>
        </w:r>
      </w:ins>
      <w:r w:rsidR="00867EB9">
        <w:rPr>
          <w:lang w:eastAsia="de-DE"/>
        </w:rPr>
        <w:t>.</w:t>
      </w:r>
      <w:r w:rsidRPr="00CB2901">
        <w:rPr>
          <w:lang w:eastAsia="de-DE"/>
        </w:rPr>
        <w:t xml:space="preserve"> Tests determine the properties or functional capabilities of the tested item. </w:t>
      </w:r>
      <w:r w:rsidR="00716C09">
        <w:rPr>
          <w:lang w:eastAsia="de-DE"/>
        </w:rPr>
        <w:t xml:space="preserve">As </w:t>
      </w:r>
      <w:r w:rsidRPr="00CB2901">
        <w:rPr>
          <w:lang w:eastAsia="de-DE"/>
        </w:rPr>
        <w:t>a test is normally more exacting than demonstration, it requires specialized test equipment, configuration, data</w:t>
      </w:r>
      <w:del w:id="385" w:author="Alimchandani, Mahesh" w:date="2016-01-14T10:33:00Z">
        <w:r w:rsidRPr="00CB2901" w:rsidDel="000F1EA0">
          <w:rPr>
            <w:lang w:eastAsia="de-DE"/>
          </w:rPr>
          <w:delText>,</w:delText>
        </w:r>
      </w:del>
      <w:r w:rsidRPr="00CB2901">
        <w:rPr>
          <w:lang w:eastAsia="de-DE"/>
        </w:rPr>
        <w:t xml:space="preserve"> and procedure</w:t>
      </w:r>
      <w:ins w:id="386" w:author="Alimchandani, Mahesh" w:date="2015-12-18T14:52:00Z">
        <w:r w:rsidR="000672F8">
          <w:rPr>
            <w:lang w:eastAsia="de-DE"/>
          </w:rPr>
          <w:t>s</w:t>
        </w:r>
      </w:ins>
      <w:r w:rsidRPr="00CB2901">
        <w:rPr>
          <w:lang w:eastAsia="de-DE"/>
        </w:rPr>
        <w:t xml:space="preserve"> in order to verify that the item satisfies some requirements or </w:t>
      </w:r>
      <w:del w:id="387" w:author="Judson, Grant" w:date="2016-01-04T15:07:00Z">
        <w:r w:rsidRPr="00CB2901" w:rsidDel="00D50E94">
          <w:rPr>
            <w:lang w:eastAsia="de-DE"/>
          </w:rPr>
          <w:delText>a</w:delText>
        </w:r>
      </w:del>
      <w:del w:id="388" w:author="Alimchandani, Mahesh" w:date="2016-01-14T10:33:00Z">
        <w:r w:rsidRPr="00CB2901" w:rsidDel="000F1EA0">
          <w:rPr>
            <w:lang w:eastAsia="de-DE"/>
          </w:rPr>
          <w:delText xml:space="preserve"> </w:delText>
        </w:r>
      </w:del>
      <w:ins w:id="389" w:author="Alimchandani, Mahesh" w:date="2015-12-18T14:52:00Z">
        <w:r w:rsidR="000672F8">
          <w:rPr>
            <w:lang w:eastAsia="de-DE"/>
          </w:rPr>
          <w:t xml:space="preserve">validates a </w:t>
        </w:r>
      </w:ins>
      <w:r w:rsidRPr="00CB2901">
        <w:rPr>
          <w:lang w:eastAsia="de-DE"/>
        </w:rPr>
        <w:t>hypothesis</w:t>
      </w:r>
      <w:del w:id="390" w:author="Alimchandani, Mahesh" w:date="2015-12-18T14:52:00Z">
        <w:r w:rsidRPr="00CB2901" w:rsidDel="000672F8">
          <w:rPr>
            <w:lang w:eastAsia="de-DE"/>
          </w:rPr>
          <w:delText xml:space="preserve"> that is laid on the item</w:delText>
        </w:r>
      </w:del>
      <w:r w:rsidRPr="00CB2901">
        <w:rPr>
          <w:lang w:eastAsia="de-DE"/>
        </w:rPr>
        <w:t xml:space="preserve">. </w:t>
      </w:r>
      <w:r w:rsidR="00867EB9" w:rsidRPr="00CB2901">
        <w:rPr>
          <w:lang w:eastAsia="de-DE"/>
        </w:rPr>
        <w:t xml:space="preserve">The conditions of a test include start </w:t>
      </w:r>
      <w:del w:id="391" w:author="Alimchandani, Mahesh" w:date="2015-12-18T14:53:00Z">
        <w:r w:rsidR="00867EB9" w:rsidRPr="00CB2901" w:rsidDel="000672F8">
          <w:rPr>
            <w:lang w:eastAsia="de-DE"/>
          </w:rPr>
          <w:delText xml:space="preserve">conditions </w:delText>
        </w:r>
      </w:del>
      <w:r w:rsidR="00867EB9" w:rsidRPr="00CB2901">
        <w:rPr>
          <w:lang w:eastAsia="de-DE"/>
        </w:rPr>
        <w:t xml:space="preserve">and end conditions. The start conditions define the conditions under which an instance of test is generated. The end conditions define when each test finishes. </w:t>
      </w:r>
      <w:ins w:id="392" w:author="Judson, Grant" w:date="2016-01-04T15:04:00Z">
        <w:r w:rsidR="00D50E94">
          <w:rPr>
            <w:lang w:eastAsia="de-DE"/>
          </w:rPr>
          <w:t xml:space="preserve">The executed scenario is therefore a combination of testbed </w:t>
        </w:r>
      </w:ins>
      <w:ins w:id="393" w:author="Judson, Grant" w:date="2016-01-04T15:07:00Z">
        <w:r w:rsidR="00D50E94">
          <w:rPr>
            <w:lang w:eastAsia="de-DE"/>
          </w:rPr>
          <w:t>components</w:t>
        </w:r>
      </w:ins>
      <w:ins w:id="394" w:author="Judson, Grant" w:date="2016-01-04T15:04:00Z">
        <w:r w:rsidR="00D50E94">
          <w:rPr>
            <w:lang w:eastAsia="de-DE"/>
          </w:rPr>
          <w:t xml:space="preserve"> operating </w:t>
        </w:r>
        <w:del w:id="395" w:author="Alimchandani, Mahesh" w:date="2016-01-14T10:34:00Z">
          <w:r w:rsidR="004B2888" w:rsidDel="000F1EA0">
            <w:rPr>
              <w:lang w:eastAsia="de-DE"/>
            </w:rPr>
            <w:delText xml:space="preserve">instantaneously </w:delText>
          </w:r>
        </w:del>
        <w:r w:rsidR="004B2888">
          <w:rPr>
            <w:lang w:eastAsia="de-DE"/>
          </w:rPr>
          <w:t>as designed</w:t>
        </w:r>
      </w:ins>
      <w:ins w:id="396" w:author="Alimchandani, Mahesh" w:date="2016-01-14T10:34:00Z">
        <w:r w:rsidR="000F1EA0">
          <w:rPr>
            <w:lang w:eastAsia="de-DE"/>
          </w:rPr>
          <w:t xml:space="preserve"> and </w:t>
        </w:r>
      </w:ins>
      <w:ins w:id="397" w:author="Judson, Grant" w:date="2016-01-06T08:58:00Z">
        <w:del w:id="398" w:author="Alimchandani, Mahesh" w:date="2016-01-14T10:34:00Z">
          <w:r w:rsidR="004B2888" w:rsidDel="000F1EA0">
            <w:rPr>
              <w:lang w:eastAsia="de-DE"/>
            </w:rPr>
            <w:delText xml:space="preserve">, </w:delText>
          </w:r>
        </w:del>
        <w:r w:rsidR="004B2888">
          <w:rPr>
            <w:lang w:eastAsia="de-DE"/>
          </w:rPr>
          <w:t>producing expected</w:t>
        </w:r>
      </w:ins>
      <w:ins w:id="399" w:author="Alimchandani, Mahesh" w:date="2016-01-14T10:34:00Z">
        <w:r w:rsidR="000F1EA0">
          <w:rPr>
            <w:lang w:eastAsia="de-DE"/>
          </w:rPr>
          <w:t>,</w:t>
        </w:r>
      </w:ins>
      <w:ins w:id="400" w:author="Judson, Grant" w:date="2016-01-06T08:58:00Z">
        <w:r w:rsidR="004B2888">
          <w:rPr>
            <w:lang w:eastAsia="de-DE"/>
          </w:rPr>
          <w:t xml:space="preserve"> </w:t>
        </w:r>
      </w:ins>
      <w:ins w:id="401" w:author="Judson, Grant" w:date="2016-01-04T15:04:00Z">
        <w:r w:rsidR="00D50E94">
          <w:rPr>
            <w:lang w:eastAsia="de-DE"/>
          </w:rPr>
          <w:t>measurable results</w:t>
        </w:r>
      </w:ins>
      <w:ins w:id="402" w:author="Judson, Grant" w:date="2016-01-04T15:08:00Z">
        <w:r w:rsidR="00D50E94">
          <w:rPr>
            <w:lang w:eastAsia="de-DE"/>
          </w:rPr>
          <w:t>.</w:t>
        </w:r>
      </w:ins>
      <w:del w:id="403" w:author="Judson, Grant" w:date="2016-01-04T15:05:00Z">
        <w:r w:rsidR="00867EB9" w:rsidRPr="00CB2901" w:rsidDel="00D50E94">
          <w:rPr>
            <w:lang w:eastAsia="de-DE"/>
          </w:rPr>
          <w:delText xml:space="preserve">The execution scenario is a combination of an </w:delText>
        </w:r>
        <w:r w:rsidR="00867EB9" w:rsidRPr="00716C09" w:rsidDel="00D50E94">
          <w:rPr>
            <w:highlight w:val="yellow"/>
            <w:lang w:eastAsia="de-DE"/>
          </w:rPr>
          <w:delText>instantiation</w:delText>
        </w:r>
      </w:del>
      <w:ins w:id="404" w:author="Alimchandani, Mahesh" w:date="2015-12-18T14:54:00Z">
        <w:del w:id="405" w:author="Judson, Grant" w:date="2016-01-04T15:05:00Z">
          <w:r w:rsidR="000672F8" w:rsidDel="00D50E94">
            <w:rPr>
              <w:lang w:eastAsia="de-DE"/>
            </w:rPr>
            <w:delText xml:space="preserve"> </w:delText>
          </w:r>
        </w:del>
      </w:ins>
      <w:ins w:id="406" w:author="Alimchandani, Mahesh" w:date="2015-12-18T14:53:00Z">
        <w:del w:id="407" w:author="Judson, Grant" w:date="2016-01-04T15:05:00Z">
          <w:r w:rsidR="000672F8" w:rsidDel="00D50E94">
            <w:rPr>
              <w:lang w:eastAsia="de-DE"/>
            </w:rPr>
            <w:delText xml:space="preserve">Use an easier word </w:delText>
          </w:r>
        </w:del>
      </w:ins>
      <w:ins w:id="408" w:author="Alimchandani, Mahesh" w:date="2015-12-18T14:54:00Z">
        <w:del w:id="409" w:author="Judson, Grant" w:date="2016-01-04T15:05:00Z">
          <w:r w:rsidR="000672F8" w:rsidDel="00D50E94">
            <w:rPr>
              <w:lang w:eastAsia="de-DE"/>
            </w:rPr>
            <w:delText>..how about “t</w:delText>
          </w:r>
          <w:r w:rsidR="000672F8" w:rsidRPr="000672F8" w:rsidDel="00D50E94">
            <w:rPr>
              <w:lang w:eastAsia="de-DE"/>
            </w:rPr>
            <w:delText xml:space="preserve">he creation of a real instance or </w:delText>
          </w:r>
          <w:r w:rsidR="000672F8" w:rsidDel="00D50E94">
            <w:rPr>
              <w:lang w:eastAsia="de-DE"/>
            </w:rPr>
            <w:delText xml:space="preserve">example” </w:delText>
          </w:r>
        </w:del>
      </w:ins>
      <w:del w:id="410" w:author="Judson, Grant" w:date="2016-01-04T15:05:00Z">
        <w:r w:rsidR="00867EB9" w:rsidRPr="00CB2901" w:rsidDel="00D50E94">
          <w:rPr>
            <w:lang w:eastAsia="de-DE"/>
          </w:rPr>
          <w:delText xml:space="preserve"> of testbed components and interactions between these components</w:delText>
        </w:r>
        <w:r w:rsidR="00867EB9" w:rsidDel="00D50E94">
          <w:rPr>
            <w:lang w:eastAsia="de-DE"/>
          </w:rPr>
          <w:delText>.</w:delText>
        </w:r>
      </w:del>
      <w:r w:rsidR="00867EB9" w:rsidRPr="00867EB9">
        <w:rPr>
          <w:lang w:eastAsia="de-DE"/>
        </w:rPr>
        <w:t xml:space="preserve"> </w:t>
      </w:r>
      <w:ins w:id="411" w:author="Judson, Grant" w:date="2016-01-04T15:09:00Z">
        <w:r w:rsidR="00D50E94">
          <w:rPr>
            <w:lang w:eastAsia="de-DE"/>
          </w:rPr>
          <w:t>The main components of the test include</w:t>
        </w:r>
        <w:del w:id="412" w:author="Alimchandani, Mahesh" w:date="2016-01-14T10:34:00Z">
          <w:r w:rsidR="00D50E94" w:rsidDel="000F1EA0">
            <w:rPr>
              <w:lang w:eastAsia="de-DE"/>
            </w:rPr>
            <w:delText>,</w:delText>
          </w:r>
        </w:del>
        <w:r w:rsidR="00D50E94">
          <w:rPr>
            <w:lang w:eastAsia="de-DE"/>
          </w:rPr>
          <w:t xml:space="preserve"> the hypothesis, </w:t>
        </w:r>
      </w:ins>
      <w:ins w:id="413" w:author="Alimchandani, Mahesh" w:date="2016-01-14T10:34:00Z">
        <w:r w:rsidR="000F1EA0">
          <w:rPr>
            <w:lang w:eastAsia="de-DE"/>
          </w:rPr>
          <w:t xml:space="preserve">a </w:t>
        </w:r>
      </w:ins>
      <w:ins w:id="414" w:author="Judson, Grant" w:date="2016-01-04T15:09:00Z">
        <w:r w:rsidR="00D50E94">
          <w:rPr>
            <w:lang w:eastAsia="de-DE"/>
          </w:rPr>
          <w:t xml:space="preserve">set of test cases, results and lessons learnt. </w:t>
        </w:r>
      </w:ins>
      <w:del w:id="415" w:author="Judson, Grant" w:date="2016-01-04T15:09:00Z">
        <w:r w:rsidR="00867EB9" w:rsidRPr="00CB2901" w:rsidDel="00D50E94">
          <w:rPr>
            <w:lang w:eastAsia="de-DE"/>
          </w:rPr>
          <w:delText>Hypothesis, a set of test cases, results and lessons learnt are the main components of tests.</w:delText>
        </w:r>
      </w:del>
    </w:p>
    <w:p w14:paraId="11C7423F" w14:textId="77777777" w:rsidR="009D149F" w:rsidRDefault="009D149F" w:rsidP="009D149F">
      <w:pPr>
        <w:pStyle w:val="BodyText"/>
        <w:rPr>
          <w:lang w:eastAsia="de-DE"/>
        </w:rPr>
      </w:pPr>
      <w:r w:rsidRPr="00CB2901">
        <w:rPr>
          <w:rFonts w:hint="eastAsia"/>
          <w:lang w:eastAsia="de-DE"/>
        </w:rPr>
        <w:t xml:space="preserve">A test case </w:t>
      </w:r>
      <w:r w:rsidRPr="00CB2901">
        <w:rPr>
          <w:lang w:eastAsia="de-DE"/>
        </w:rPr>
        <w:t>comprises</w:t>
      </w:r>
      <w:r w:rsidRPr="00CB2901">
        <w:rPr>
          <w:rFonts w:hint="eastAsia"/>
          <w:lang w:eastAsia="de-DE"/>
        </w:rPr>
        <w:t xml:space="preserve"> </w:t>
      </w:r>
      <w:r w:rsidRPr="00CB2901">
        <w:rPr>
          <w:lang w:eastAsia="de-DE"/>
        </w:rPr>
        <w:t xml:space="preserve">a set of conditions under which an e-Navigation solution is determined and whether it </w:t>
      </w:r>
      <w:del w:id="416" w:author="Alimchandani, Mahesh" w:date="2016-01-14T10:34:00Z">
        <w:r w:rsidRPr="00CB2901" w:rsidDel="000F1EA0">
          <w:rPr>
            <w:lang w:eastAsia="de-DE"/>
          </w:rPr>
          <w:delText>is working</w:delText>
        </w:r>
      </w:del>
      <w:ins w:id="417" w:author="Alimchandani, Mahesh" w:date="2016-01-14T10:34:00Z">
        <w:r w:rsidR="000F1EA0">
          <w:rPr>
            <w:lang w:eastAsia="de-DE"/>
          </w:rPr>
          <w:t>functions</w:t>
        </w:r>
      </w:ins>
      <w:r w:rsidRPr="00CB2901">
        <w:rPr>
          <w:lang w:eastAsia="de-DE"/>
        </w:rPr>
        <w:t xml:space="preserve"> as expected by the hypothesis of the test, an execution scenario and measurement.</w:t>
      </w:r>
      <w:del w:id="418" w:author="Judson, Grant" w:date="2016-01-04T15:05:00Z">
        <w:r w:rsidDel="00D50E94">
          <w:rPr>
            <w:lang w:eastAsia="de-DE"/>
          </w:rPr>
          <w:delText>.</w:delText>
        </w:r>
      </w:del>
    </w:p>
    <w:p w14:paraId="244518BF" w14:textId="77777777" w:rsidR="009D149F" w:rsidRDefault="009D149F" w:rsidP="00EC3557">
      <w:pPr>
        <w:pStyle w:val="Heading2"/>
      </w:pPr>
      <w:bookmarkStart w:id="419" w:name="_Toc417565579"/>
      <w:bookmarkStart w:id="420" w:name="_Toc440525407"/>
      <w:bookmarkStart w:id="421" w:name="_Toc440533160"/>
      <w:r w:rsidRPr="00EC3557">
        <w:lastRenderedPageBreak/>
        <w:t>Analys</w:t>
      </w:r>
      <w:r w:rsidR="00E34D28" w:rsidRPr="00EC3557">
        <w:t>is</w:t>
      </w:r>
      <w:r w:rsidRPr="00CD5407">
        <w:t xml:space="preserve"> </w:t>
      </w:r>
      <w:r w:rsidR="00E34D28">
        <w:t>of</w:t>
      </w:r>
      <w:r>
        <w:t xml:space="preserve"> results of test cases</w:t>
      </w:r>
      <w:bookmarkEnd w:id="419"/>
      <w:bookmarkEnd w:id="420"/>
      <w:bookmarkEnd w:id="421"/>
    </w:p>
    <w:p w14:paraId="09D31129" w14:textId="77777777" w:rsidR="0088066B" w:rsidRPr="0088066B" w:rsidRDefault="001D38ED" w:rsidP="0088066B">
      <w:pPr>
        <w:pStyle w:val="BodyText"/>
      </w:pPr>
      <w:r>
        <w:t xml:space="preserve">The intent of the analysis </w:t>
      </w:r>
      <w:ins w:id="422" w:author="Alimchandani, Mahesh" w:date="2016-01-14T10:36:00Z">
        <w:r w:rsidR="000F1EA0">
          <w:t xml:space="preserve">(of results of test cases) </w:t>
        </w:r>
      </w:ins>
      <w:r>
        <w:t>is to compare the findings of the testbed with the elements of the testbed plan</w:t>
      </w:r>
      <w:ins w:id="423" w:author="Alimchandani, Mahesh" w:date="2016-01-14T10:36:00Z">
        <w:r w:rsidR="000F1EA0">
          <w:t>, including p</w:t>
        </w:r>
      </w:ins>
      <w:del w:id="424" w:author="Alimchandani, Mahesh" w:date="2016-01-14T10:36:00Z">
        <w:r w:rsidDel="000F1EA0">
          <w:delText>; P</w:delText>
        </w:r>
      </w:del>
      <w:r>
        <w:t xml:space="preserve">ortability, </w:t>
      </w:r>
      <w:ins w:id="425" w:author="Alimchandani, Mahesh" w:date="2016-01-14T10:36:00Z">
        <w:r w:rsidR="000F1EA0">
          <w:t>t</w:t>
        </w:r>
      </w:ins>
      <w:del w:id="426" w:author="Alimchandani, Mahesh" w:date="2016-01-14T10:36:00Z">
        <w:r w:rsidDel="000F1EA0">
          <w:delText>T</w:delText>
        </w:r>
      </w:del>
      <w:r>
        <w:t>ransparency</w:t>
      </w:r>
      <w:del w:id="427" w:author="Alimchandani, Mahesh" w:date="2016-01-14T10:36:00Z">
        <w:r w:rsidDel="000F1EA0">
          <w:delText>,</w:delText>
        </w:r>
      </w:del>
      <w:r>
        <w:t xml:space="preserve"> and </w:t>
      </w:r>
      <w:ins w:id="428" w:author="Alimchandani, Mahesh" w:date="2016-01-14T10:36:00Z">
        <w:r w:rsidR="000F1EA0">
          <w:t>r</w:t>
        </w:r>
      </w:ins>
      <w:del w:id="429" w:author="Alimchandani, Mahesh" w:date="2016-01-14T10:36:00Z">
        <w:r w:rsidDel="000F1EA0">
          <w:delText>R</w:delText>
        </w:r>
      </w:del>
      <w:r>
        <w:t xml:space="preserve">elevance. The analysis </w:t>
      </w:r>
      <w:del w:id="430" w:author="Alimchandani, Mahesh" w:date="2015-12-18T14:55:00Z">
        <w:r w:rsidDel="000672F8">
          <w:delText xml:space="preserve">would </w:delText>
        </w:r>
      </w:del>
      <w:ins w:id="431" w:author="Alimchandani, Mahesh" w:date="2015-12-18T14:55:00Z">
        <w:r w:rsidR="000672F8">
          <w:t xml:space="preserve">should </w:t>
        </w:r>
      </w:ins>
      <w:r>
        <w:t xml:space="preserve">elaborate how the results of the testbed </w:t>
      </w:r>
      <w:ins w:id="432" w:author="Alimchandani, Mahesh" w:date="2016-01-14T10:37:00Z">
        <w:r w:rsidR="000F1EA0" w:rsidRPr="001D38ED">
          <w:rPr>
            <w:i/>
          </w:rPr>
          <w:t>specifically</w:t>
        </w:r>
        <w:r w:rsidR="000F1EA0">
          <w:rPr>
            <w:i/>
          </w:rPr>
          <w:t xml:space="preserve"> </w:t>
        </w:r>
      </w:ins>
      <w:r>
        <w:t>fulfil the element</w:t>
      </w:r>
      <w:ins w:id="433" w:author="Alimchandani, Mahesh" w:date="2016-01-14T10:37:00Z">
        <w:r w:rsidR="000F1EA0">
          <w:t>s.</w:t>
        </w:r>
      </w:ins>
      <w:del w:id="434" w:author="Alimchandani, Mahesh" w:date="2016-01-14T10:37:00Z">
        <w:r w:rsidDel="000F1EA0">
          <w:delText xml:space="preserve">s </w:delText>
        </w:r>
        <w:r w:rsidRPr="001D38ED" w:rsidDel="000F1EA0">
          <w:rPr>
            <w:i/>
          </w:rPr>
          <w:delText>specifically</w:delText>
        </w:r>
        <w:r w:rsidDel="000F1EA0">
          <w:delText xml:space="preserve">. </w:delText>
        </w:r>
      </w:del>
    </w:p>
    <w:p w14:paraId="01460719" w14:textId="77777777" w:rsidR="00167050" w:rsidRDefault="00167050" w:rsidP="00167050">
      <w:pPr>
        <w:rPr>
          <w:ins w:id="435" w:author="Alimchandani, Mahesh" w:date="2016-01-14T10:43:00Z"/>
          <w:lang w:eastAsia="de-DE"/>
        </w:rPr>
      </w:pPr>
    </w:p>
    <w:p w14:paraId="768AFC35" w14:textId="77777777" w:rsidR="009C48B3" w:rsidRPr="00167050" w:rsidDel="009C48B3" w:rsidRDefault="009C48B3" w:rsidP="00167050">
      <w:pPr>
        <w:rPr>
          <w:del w:id="436" w:author="Alimchandani, Mahesh" w:date="2016-01-14T10:48:00Z"/>
          <w:lang w:eastAsia="de-DE"/>
        </w:rPr>
      </w:pPr>
    </w:p>
    <w:p w14:paraId="4CFA6AF3" w14:textId="77777777" w:rsidR="0088277B" w:rsidRPr="0088277B" w:rsidRDefault="0088277B" w:rsidP="0088277B">
      <w:pPr>
        <w:pStyle w:val="Heading1"/>
      </w:pPr>
      <w:bookmarkStart w:id="437" w:name="_Toc440525408"/>
      <w:bookmarkStart w:id="438" w:name="_Toc440533161"/>
      <w:r w:rsidRPr="0088277B">
        <w:t xml:space="preserve">harmonisation of </w:t>
      </w:r>
      <w:r w:rsidR="00DB45E4">
        <w:t xml:space="preserve">REPORTING </w:t>
      </w:r>
      <w:r w:rsidR="001C465B">
        <w:t>of T</w:t>
      </w:r>
      <w:r w:rsidRPr="0088277B">
        <w:t>estbed</w:t>
      </w:r>
      <w:r w:rsidR="005B621B">
        <w:t xml:space="preserve"> RESULT</w:t>
      </w:r>
      <w:r w:rsidRPr="0088277B">
        <w:t>s</w:t>
      </w:r>
      <w:bookmarkEnd w:id="437"/>
      <w:bookmarkEnd w:id="438"/>
    </w:p>
    <w:p w14:paraId="3DE5CEA9" w14:textId="77777777" w:rsidR="009C48B3" w:rsidRDefault="009C48B3" w:rsidP="009C48B3">
      <w:pPr>
        <w:jc w:val="both"/>
        <w:rPr>
          <w:ins w:id="439" w:author="Alimchandani, Mahesh" w:date="2016-01-14T10:48:00Z"/>
          <w:lang w:eastAsia="de-DE"/>
        </w:rPr>
      </w:pPr>
      <w:ins w:id="440" w:author="Alimchandani, Mahesh" w:date="2016-01-14T10:49:00Z">
        <w:r>
          <w:rPr>
            <w:lang w:eastAsia="de-DE"/>
          </w:rPr>
          <w:t>A</w:t>
        </w:r>
        <w:r w:rsidRPr="0088277B">
          <w:rPr>
            <w:lang w:eastAsia="de-DE"/>
          </w:rPr>
          <w:t xml:space="preserve"> number of testbeds </w:t>
        </w:r>
        <w:r>
          <w:rPr>
            <w:lang w:eastAsia="de-DE"/>
          </w:rPr>
          <w:t xml:space="preserve">have been completed and are </w:t>
        </w:r>
        <w:r w:rsidRPr="0088277B">
          <w:rPr>
            <w:lang w:eastAsia="de-DE"/>
          </w:rPr>
          <w:t xml:space="preserve">currently established. </w:t>
        </w:r>
        <w:r>
          <w:rPr>
            <w:lang w:eastAsia="de-DE"/>
          </w:rPr>
          <w:t xml:space="preserve"> </w:t>
        </w:r>
      </w:ins>
      <w:ins w:id="441" w:author="Alimchandani, Mahesh" w:date="2016-01-14T10:48:00Z">
        <w:r>
          <w:rPr>
            <w:lang w:eastAsia="de-DE"/>
          </w:rPr>
          <w:t>For testbed results to be useful to other parties, tests/simulations/trials should ideally have scientific rigour w.r.t set-up, collection of data, analysis, etc.  Additionally:</w:t>
        </w:r>
      </w:ins>
    </w:p>
    <w:p w14:paraId="3435EFD4" w14:textId="77777777" w:rsidR="009C48B3" w:rsidRDefault="009C48B3" w:rsidP="009C48B3">
      <w:pPr>
        <w:jc w:val="both"/>
        <w:rPr>
          <w:ins w:id="442" w:author="Alimchandani, Mahesh" w:date="2016-01-14T10:48:00Z"/>
          <w:lang w:eastAsia="de-DE"/>
        </w:rPr>
      </w:pPr>
      <w:ins w:id="443" w:author="Alimchandani, Mahesh" w:date="2016-01-14T10:48:00Z">
        <w:r>
          <w:rPr>
            <w:lang w:eastAsia="de-DE"/>
          </w:rPr>
          <w:t>•</w:t>
        </w:r>
        <w:r>
          <w:rPr>
            <w:lang w:eastAsia="de-DE"/>
          </w:rPr>
          <w:tab/>
          <w:t>the results presented should be objective;</w:t>
        </w:r>
      </w:ins>
    </w:p>
    <w:p w14:paraId="143E67F8" w14:textId="77777777" w:rsidR="009C48B3" w:rsidRDefault="009C48B3" w:rsidP="009C48B3">
      <w:pPr>
        <w:jc w:val="both"/>
        <w:rPr>
          <w:ins w:id="444" w:author="Alimchandani, Mahesh" w:date="2016-01-14T10:48:00Z"/>
          <w:lang w:eastAsia="de-DE"/>
        </w:rPr>
      </w:pPr>
      <w:ins w:id="445" w:author="Alimchandani, Mahesh" w:date="2016-01-14T10:48:00Z">
        <w:r>
          <w:rPr>
            <w:lang w:eastAsia="de-DE"/>
          </w:rPr>
          <w:t>•</w:t>
        </w:r>
        <w:r>
          <w:rPr>
            <w:lang w:eastAsia="de-DE"/>
          </w:rPr>
          <w:tab/>
          <w:t>trials should be reproducible;</w:t>
        </w:r>
      </w:ins>
    </w:p>
    <w:p w14:paraId="3927414D" w14:textId="77777777" w:rsidR="009C48B3" w:rsidRDefault="009C48B3" w:rsidP="009C48B3">
      <w:pPr>
        <w:jc w:val="both"/>
        <w:rPr>
          <w:ins w:id="446" w:author="Alimchandani, Mahesh" w:date="2016-01-14T10:48:00Z"/>
          <w:lang w:eastAsia="de-DE"/>
        </w:rPr>
      </w:pPr>
      <w:ins w:id="447" w:author="Alimchandani, Mahesh" w:date="2016-01-14T10:48:00Z">
        <w:r>
          <w:rPr>
            <w:lang w:eastAsia="de-DE"/>
          </w:rPr>
          <w:t>•</w:t>
        </w:r>
        <w:r>
          <w:rPr>
            <w:lang w:eastAsia="de-DE"/>
          </w:rPr>
          <w:tab/>
          <w:t>data gathered should be statistically sound and meet generally accepted “scientific standards”; and</w:t>
        </w:r>
      </w:ins>
    </w:p>
    <w:p w14:paraId="32010742" w14:textId="77777777" w:rsidR="009C48B3" w:rsidRDefault="009C48B3" w:rsidP="009C48B3">
      <w:pPr>
        <w:jc w:val="both"/>
        <w:rPr>
          <w:ins w:id="448" w:author="Alimchandani, Mahesh" w:date="2016-01-14T10:48:00Z"/>
          <w:lang w:eastAsia="de-DE"/>
        </w:rPr>
      </w:pPr>
      <w:ins w:id="449" w:author="Alimchandani, Mahesh" w:date="2016-01-14T10:48:00Z">
        <w:r>
          <w:rPr>
            <w:lang w:eastAsia="de-DE"/>
          </w:rPr>
          <w:t>•</w:t>
        </w:r>
        <w:r>
          <w:rPr>
            <w:lang w:eastAsia="de-DE"/>
          </w:rPr>
          <w:tab/>
          <w:t>testbed results should be presented in acceptable scientific formats (e.g. they should be suitable for publication in a peer-reviewed publication).</w:t>
        </w:r>
      </w:ins>
    </w:p>
    <w:p w14:paraId="6C80321C" w14:textId="77777777" w:rsidR="009C48B3" w:rsidRDefault="009C48B3" w:rsidP="009C48B3">
      <w:pPr>
        <w:jc w:val="both"/>
        <w:rPr>
          <w:ins w:id="450" w:author="Alimchandani, Mahesh" w:date="2016-01-14T10:49:00Z"/>
          <w:lang w:eastAsia="de-DE"/>
        </w:rPr>
      </w:pPr>
    </w:p>
    <w:p w14:paraId="0D0F52C9" w14:textId="77777777" w:rsidR="009C48B3" w:rsidRDefault="009C48B3" w:rsidP="009C48B3">
      <w:pPr>
        <w:jc w:val="both"/>
        <w:rPr>
          <w:ins w:id="451" w:author="Alimchandani, Mahesh" w:date="2016-01-14T10:49:00Z"/>
          <w:lang w:eastAsia="de-DE"/>
        </w:rPr>
      </w:pPr>
      <w:ins w:id="452" w:author="Alimchandani, Mahesh" w:date="2016-01-14T10:49:00Z">
        <w:r>
          <w:rPr>
            <w:lang w:eastAsia="de-DE"/>
          </w:rPr>
          <w:t>It is</w:t>
        </w:r>
        <w:r w:rsidRPr="0088277B">
          <w:rPr>
            <w:lang w:eastAsia="de-DE"/>
          </w:rPr>
          <w:t xml:space="preserve"> important that </w:t>
        </w:r>
        <w:r>
          <w:rPr>
            <w:lang w:eastAsia="de-DE"/>
          </w:rPr>
          <w:t xml:space="preserve">the results of testbeds are shared, as there could be outcomes and lessons learnt that will be useful to the maritime community.  In order to do this, and to allow for ready comparison of the relevant elements of testbed results (and map them to elements of the IMO e-navigation Strategy </w:t>
        </w:r>
        <w:r w:rsidRPr="00EC3557">
          <w:rPr>
            <w:lang w:eastAsia="de-DE"/>
          </w:rPr>
          <w:t xml:space="preserve">Implementation Plan), reporting of the results of </w:t>
        </w:r>
        <w:r>
          <w:rPr>
            <w:lang w:eastAsia="de-DE"/>
          </w:rPr>
          <w:t xml:space="preserve">the </w:t>
        </w:r>
        <w:r w:rsidRPr="00EC3557">
          <w:rPr>
            <w:lang w:eastAsia="de-DE"/>
          </w:rPr>
          <w:t>testing of e-Navigation solutions, systems and services should be harmonised.</w:t>
        </w:r>
      </w:ins>
    </w:p>
    <w:p w14:paraId="1FE7B12E" w14:textId="77777777" w:rsidR="009C48B3" w:rsidRDefault="009C48B3" w:rsidP="009C48B3">
      <w:pPr>
        <w:jc w:val="both"/>
        <w:rPr>
          <w:ins w:id="453" w:author="Alimchandani, Mahesh" w:date="2016-01-14T10:48:00Z"/>
          <w:lang w:eastAsia="de-DE"/>
        </w:rPr>
      </w:pPr>
    </w:p>
    <w:p w14:paraId="1684E21E" w14:textId="77777777" w:rsidR="009C48B3" w:rsidRDefault="009C48B3" w:rsidP="009C48B3">
      <w:pPr>
        <w:jc w:val="both"/>
        <w:rPr>
          <w:ins w:id="454" w:author="Alimchandani, Mahesh" w:date="2016-01-14T10:49:00Z"/>
          <w:lang w:eastAsia="de-DE"/>
        </w:rPr>
      </w:pPr>
    </w:p>
    <w:p w14:paraId="02E3596A" w14:textId="77777777" w:rsidR="000F1EA0" w:rsidRPr="00EC3557" w:rsidDel="009C48B3" w:rsidRDefault="009C48B3" w:rsidP="006E02B7">
      <w:pPr>
        <w:jc w:val="both"/>
        <w:rPr>
          <w:del w:id="455" w:author="Alimchandani, Mahesh" w:date="2016-01-14T10:49:00Z"/>
          <w:lang w:eastAsia="de-DE"/>
        </w:rPr>
      </w:pPr>
      <w:ins w:id="456" w:author="Alimchandani, Mahesh" w:date="2016-01-14T10:48:00Z">
        <w:r>
          <w:rPr>
            <w:lang w:eastAsia="de-DE"/>
          </w:rPr>
          <w:t>A framework, by way of a template for reporting has been developed (see Annex 2) that addresses the presentation of results.  This should be taken into account when reporting results of testbeds related to e-Navigation.  Once testbed results are available, organisations are encouraged to send these to the IALA Secretariat (E-mail: contact@iala-aism.org) for publication on the e-Navigation portal (</w:t>
        </w:r>
      </w:ins>
      <w:ins w:id="457" w:author="Alimchandani, Mahesh" w:date="2016-01-14T10:49:00Z">
        <w:r>
          <w:rPr>
            <w:lang w:eastAsia="de-DE"/>
          </w:rPr>
          <w:fldChar w:fldCharType="begin"/>
        </w:r>
        <w:r>
          <w:rPr>
            <w:lang w:eastAsia="de-DE"/>
          </w:rPr>
          <w:instrText xml:space="preserve"> HYPERLINK "http://</w:instrText>
        </w:r>
      </w:ins>
      <w:ins w:id="458" w:author="Alimchandani, Mahesh" w:date="2016-01-14T10:48:00Z">
        <w:r>
          <w:rPr>
            <w:lang w:eastAsia="de-DE"/>
          </w:rPr>
          <w:instrText>www.e-navigation.net</w:instrText>
        </w:r>
      </w:ins>
      <w:ins w:id="459" w:author="Alimchandani, Mahesh" w:date="2016-01-14T10:49:00Z">
        <w:r>
          <w:rPr>
            <w:lang w:eastAsia="de-DE"/>
          </w:rPr>
          <w:instrText xml:space="preserve">" </w:instrText>
        </w:r>
        <w:r>
          <w:rPr>
            <w:lang w:eastAsia="de-DE"/>
          </w:rPr>
          <w:fldChar w:fldCharType="separate"/>
        </w:r>
      </w:ins>
      <w:ins w:id="460" w:author="Alimchandani, Mahesh" w:date="2016-01-14T10:48:00Z">
        <w:r w:rsidRPr="00D752DB">
          <w:rPr>
            <w:rStyle w:val="Hyperlink"/>
            <w:lang w:eastAsia="de-DE"/>
          </w:rPr>
          <w:t>www.e-navigation.net</w:t>
        </w:r>
      </w:ins>
      <w:ins w:id="461" w:author="Alimchandani, Mahesh" w:date="2016-01-14T10:49:00Z">
        <w:r>
          <w:rPr>
            <w:lang w:eastAsia="de-DE"/>
          </w:rPr>
          <w:fldChar w:fldCharType="end"/>
        </w:r>
      </w:ins>
      <w:ins w:id="462" w:author="Alimchandani, Mahesh" w:date="2016-01-14T10:48:00Z">
        <w:r>
          <w:rPr>
            <w:lang w:eastAsia="de-DE"/>
          </w:rPr>
          <w:t>).</w:t>
        </w:r>
      </w:ins>
      <w:ins w:id="463" w:author="Alimchandani, Mahesh" w:date="2016-01-14T10:49:00Z">
        <w:r>
          <w:rPr>
            <w:lang w:eastAsia="de-DE"/>
          </w:rPr>
          <w:t xml:space="preserve">  </w:t>
        </w:r>
      </w:ins>
      <w:del w:id="464" w:author="Alimchandani, Mahesh" w:date="2016-01-14T10:49:00Z">
        <w:r w:rsidR="00676401" w:rsidDel="009C48B3">
          <w:rPr>
            <w:lang w:eastAsia="de-DE"/>
          </w:rPr>
          <w:delText>A</w:delText>
        </w:r>
        <w:r w:rsidR="00676401" w:rsidRPr="0088277B" w:rsidDel="009C48B3">
          <w:rPr>
            <w:lang w:eastAsia="de-DE"/>
          </w:rPr>
          <w:delText xml:space="preserve"> number of testbeds </w:delText>
        </w:r>
      </w:del>
      <w:del w:id="465" w:author="Alimchandani, Mahesh" w:date="2016-01-14T10:38:00Z">
        <w:r w:rsidR="00676401" w:rsidRPr="0088277B" w:rsidDel="000F1EA0">
          <w:rPr>
            <w:lang w:eastAsia="de-DE"/>
          </w:rPr>
          <w:delText xml:space="preserve">are </w:delText>
        </w:r>
      </w:del>
      <w:del w:id="466" w:author="Alimchandani, Mahesh" w:date="2016-01-14T10:49:00Z">
        <w:r w:rsidR="00676401" w:rsidRPr="0088277B" w:rsidDel="009C48B3">
          <w:rPr>
            <w:lang w:eastAsia="de-DE"/>
          </w:rPr>
          <w:delText xml:space="preserve">currently </w:delText>
        </w:r>
      </w:del>
      <w:del w:id="467" w:author="Alimchandani, Mahesh" w:date="2016-01-14T10:38:00Z">
        <w:r w:rsidR="00676401" w:rsidDel="000F1EA0">
          <w:rPr>
            <w:lang w:eastAsia="de-DE"/>
          </w:rPr>
          <w:delText xml:space="preserve">being </w:delText>
        </w:r>
      </w:del>
      <w:del w:id="468" w:author="Alimchandani, Mahesh" w:date="2016-01-14T10:49:00Z">
        <w:r w:rsidR="00676401" w:rsidRPr="0088277B" w:rsidDel="009C48B3">
          <w:rPr>
            <w:lang w:eastAsia="de-DE"/>
          </w:rPr>
          <w:delText xml:space="preserve">established. </w:delText>
        </w:r>
        <w:r w:rsidR="00676401" w:rsidDel="009C48B3">
          <w:rPr>
            <w:lang w:eastAsia="de-DE"/>
          </w:rPr>
          <w:delText xml:space="preserve"> </w:delText>
        </w:r>
      </w:del>
      <w:del w:id="469" w:author="Alimchandani, Mahesh" w:date="2016-01-14T10:38:00Z">
        <w:r w:rsidR="00A000C4" w:rsidDel="000F1EA0">
          <w:rPr>
            <w:lang w:eastAsia="de-DE"/>
          </w:rPr>
          <w:delText>T</w:delText>
        </w:r>
        <w:r w:rsidR="0079750C" w:rsidDel="000F1EA0">
          <w:rPr>
            <w:lang w:eastAsia="de-DE"/>
          </w:rPr>
          <w:delText>herefore</w:delText>
        </w:r>
        <w:r w:rsidR="00A000C4" w:rsidDel="000F1EA0">
          <w:rPr>
            <w:lang w:eastAsia="de-DE"/>
          </w:rPr>
          <w:delText>,</w:delText>
        </w:r>
      </w:del>
      <w:del w:id="470" w:author="Alimchandani, Mahesh" w:date="2016-01-14T10:39:00Z">
        <w:r w:rsidR="00A000C4" w:rsidDel="000F1EA0">
          <w:rPr>
            <w:lang w:eastAsia="de-DE"/>
          </w:rPr>
          <w:delText xml:space="preserve"> it </w:delText>
        </w:r>
      </w:del>
      <w:del w:id="471" w:author="Alimchandani, Mahesh" w:date="2016-01-14T10:49:00Z">
        <w:r w:rsidR="00A000C4" w:rsidDel="009C48B3">
          <w:rPr>
            <w:lang w:eastAsia="de-DE"/>
          </w:rPr>
          <w:delText>is</w:delText>
        </w:r>
        <w:r w:rsidR="0088277B" w:rsidRPr="0088277B" w:rsidDel="009C48B3">
          <w:rPr>
            <w:lang w:eastAsia="de-DE"/>
          </w:rPr>
          <w:delText xml:space="preserve"> important that </w:delText>
        </w:r>
        <w:r w:rsidR="00DB45E4" w:rsidDel="009C48B3">
          <w:rPr>
            <w:lang w:eastAsia="de-DE"/>
          </w:rPr>
          <w:delText xml:space="preserve">the </w:delText>
        </w:r>
        <w:r w:rsidR="000315F4" w:rsidDel="009C48B3">
          <w:rPr>
            <w:lang w:eastAsia="de-DE"/>
          </w:rPr>
          <w:delText xml:space="preserve">results of testbeds are shared, as there </w:delText>
        </w:r>
        <w:r w:rsidR="0079750C" w:rsidDel="009C48B3">
          <w:rPr>
            <w:lang w:eastAsia="de-DE"/>
          </w:rPr>
          <w:delText xml:space="preserve">could </w:delText>
        </w:r>
        <w:r w:rsidR="000315F4" w:rsidDel="009C48B3">
          <w:rPr>
            <w:lang w:eastAsia="de-DE"/>
          </w:rPr>
          <w:delText>be outcomes and lessons learnt that will be use</w:delText>
        </w:r>
        <w:r w:rsidR="00A000C4" w:rsidDel="009C48B3">
          <w:rPr>
            <w:lang w:eastAsia="de-DE"/>
          </w:rPr>
          <w:delText xml:space="preserve">ful to the maritime community.  </w:delText>
        </w:r>
        <w:r w:rsidR="000315F4" w:rsidDel="009C48B3">
          <w:rPr>
            <w:lang w:eastAsia="de-DE"/>
          </w:rPr>
          <w:delText xml:space="preserve">In order to do this and to allow for ready comparison of </w:delText>
        </w:r>
        <w:r w:rsidR="00676401" w:rsidDel="009C48B3">
          <w:rPr>
            <w:lang w:eastAsia="de-DE"/>
          </w:rPr>
          <w:delText xml:space="preserve">the relevant </w:delText>
        </w:r>
        <w:r w:rsidR="000315F4" w:rsidDel="009C48B3">
          <w:rPr>
            <w:lang w:eastAsia="de-DE"/>
          </w:rPr>
          <w:delText xml:space="preserve">elements of testbed results </w:delText>
        </w:r>
        <w:r w:rsidR="00D91E2D" w:rsidDel="009C48B3">
          <w:rPr>
            <w:lang w:eastAsia="de-DE"/>
          </w:rPr>
          <w:delText xml:space="preserve">(and map them to elements of the </w:delText>
        </w:r>
        <w:r w:rsidR="000315F4" w:rsidDel="009C48B3">
          <w:rPr>
            <w:lang w:eastAsia="de-DE"/>
          </w:rPr>
          <w:delText>IMO e-</w:delText>
        </w:r>
        <w:r w:rsidR="00E92C1B" w:rsidDel="009C48B3">
          <w:rPr>
            <w:lang w:eastAsia="de-DE"/>
          </w:rPr>
          <w:delText>n</w:delText>
        </w:r>
        <w:r w:rsidR="000315F4" w:rsidDel="009C48B3">
          <w:rPr>
            <w:lang w:eastAsia="de-DE"/>
          </w:rPr>
          <w:delText xml:space="preserve">avigation Strategy </w:delText>
        </w:r>
        <w:r w:rsidR="000315F4" w:rsidRPr="00EC3557" w:rsidDel="009C48B3">
          <w:rPr>
            <w:lang w:eastAsia="de-DE"/>
          </w:rPr>
          <w:delText>Implementation Plan</w:delText>
        </w:r>
        <w:r w:rsidR="00D91E2D" w:rsidRPr="00EC3557" w:rsidDel="009C48B3">
          <w:rPr>
            <w:lang w:eastAsia="de-DE"/>
          </w:rPr>
          <w:delText>)</w:delText>
        </w:r>
        <w:r w:rsidR="000315F4" w:rsidRPr="00EC3557" w:rsidDel="009C48B3">
          <w:rPr>
            <w:lang w:eastAsia="de-DE"/>
          </w:rPr>
          <w:delText xml:space="preserve">, </w:delText>
        </w:r>
        <w:r w:rsidR="00DB45E4" w:rsidRPr="00EC3557" w:rsidDel="009C48B3">
          <w:rPr>
            <w:lang w:eastAsia="de-DE"/>
          </w:rPr>
          <w:delText xml:space="preserve">reporting </w:delText>
        </w:r>
        <w:r w:rsidR="0088277B" w:rsidRPr="00EC3557" w:rsidDel="009C48B3">
          <w:rPr>
            <w:lang w:eastAsia="de-DE"/>
          </w:rPr>
          <w:delText>of</w:delText>
        </w:r>
        <w:r w:rsidR="001C465B" w:rsidRPr="00EC3557" w:rsidDel="009C48B3">
          <w:rPr>
            <w:lang w:eastAsia="de-DE"/>
          </w:rPr>
          <w:delText xml:space="preserve"> </w:delText>
        </w:r>
        <w:r w:rsidR="00676401" w:rsidRPr="00EC3557" w:rsidDel="009C48B3">
          <w:rPr>
            <w:lang w:eastAsia="de-DE"/>
          </w:rPr>
          <w:delText xml:space="preserve">the results of testing of e-Navigation solutions, systems and services </w:delText>
        </w:r>
        <w:r w:rsidR="000315F4" w:rsidRPr="00EC3557" w:rsidDel="009C48B3">
          <w:rPr>
            <w:lang w:eastAsia="de-DE"/>
          </w:rPr>
          <w:delText xml:space="preserve">should be </w:delText>
        </w:r>
        <w:r w:rsidR="00F37061" w:rsidRPr="00EC3557" w:rsidDel="009C48B3">
          <w:rPr>
            <w:lang w:eastAsia="de-DE"/>
          </w:rPr>
          <w:delText>harmonised</w:delText>
        </w:r>
        <w:r w:rsidR="003520E8" w:rsidRPr="00EC3557" w:rsidDel="009C48B3">
          <w:rPr>
            <w:lang w:eastAsia="de-DE"/>
          </w:rPr>
          <w:delText>.</w:delText>
        </w:r>
      </w:del>
    </w:p>
    <w:p w14:paraId="66E9FA0B" w14:textId="77777777" w:rsidR="0088066B" w:rsidRPr="00EC3557" w:rsidDel="00BF35BE" w:rsidRDefault="000F1EA0">
      <w:pPr>
        <w:jc w:val="both"/>
        <w:rPr>
          <w:del w:id="472" w:author="Alimchandani, Mahesh" w:date="2016-01-13T16:17:00Z"/>
          <w:lang w:eastAsia="de-DE"/>
        </w:rPr>
      </w:pPr>
      <w:ins w:id="473" w:author="Alimchandani, Mahesh" w:date="2016-01-14T10:39:00Z">
        <w:r>
          <w:rPr>
            <w:lang w:eastAsia="de-DE"/>
          </w:rPr>
          <w:t xml:space="preserve">IALA’s </w:t>
        </w:r>
      </w:ins>
      <w:ins w:id="474" w:author="Alimchandani, Mahesh" w:date="2015-12-18T14:57:00Z">
        <w:del w:id="475" w:author="Judson, Grant" w:date="2016-01-04T15:16:00Z">
          <w:r w:rsidR="000672F8" w:rsidRPr="000F1EA0" w:rsidDel="00F67432">
            <w:rPr>
              <w:lang w:eastAsia="de-DE"/>
            </w:rPr>
            <w:delText>Need a lead in sentence…</w:delText>
          </w:r>
        </w:del>
      </w:ins>
      <w:ins w:id="476" w:author="Judson, Grant" w:date="2016-01-04T15:16:00Z">
        <w:del w:id="477" w:author="Alimchandani, Mahesh" w:date="2016-01-14T10:39:00Z">
          <w:r w:rsidR="00F67432" w:rsidRPr="000F1EA0" w:rsidDel="000F1EA0">
            <w:rPr>
              <w:lang w:eastAsia="de-DE"/>
            </w:rPr>
            <w:delText xml:space="preserve">The </w:delText>
          </w:r>
        </w:del>
      </w:ins>
      <w:ins w:id="478" w:author="Judson, Grant" w:date="2016-01-04T15:18:00Z">
        <w:r w:rsidR="00F67432" w:rsidRPr="000F1EA0">
          <w:rPr>
            <w:lang w:eastAsia="de-DE"/>
          </w:rPr>
          <w:t>e-Navigation web portal (</w:t>
        </w:r>
        <w:r w:rsidR="00F67432" w:rsidRPr="000F1EA0">
          <w:rPr>
            <w:rPrChange w:id="479" w:author="Alimchandani, Mahesh" w:date="2016-01-14T10:39:00Z">
              <w:rPr>
                <w:highlight w:val="yellow"/>
              </w:rPr>
            </w:rPrChange>
          </w:rPr>
          <w:fldChar w:fldCharType="begin"/>
        </w:r>
        <w:r w:rsidR="00F67432" w:rsidRPr="000F1EA0">
          <w:instrText xml:space="preserve"> HYPERLINK "file:///C:\\Users\\ChateauvertA\\Documents\\Copie%2020%20septembre%202013\\e-Nav14\\WG7\\www.e-navigation.net" </w:instrText>
        </w:r>
        <w:r w:rsidR="00F67432" w:rsidRPr="000F1EA0">
          <w:rPr>
            <w:rPrChange w:id="480" w:author="Alimchandani, Mahesh" w:date="2016-01-14T10:39:00Z">
              <w:rPr>
                <w:highlight w:val="yellow"/>
              </w:rPr>
            </w:rPrChange>
          </w:rPr>
          <w:fldChar w:fldCharType="separate"/>
        </w:r>
        <w:r w:rsidR="00F67432" w:rsidRPr="000F1EA0">
          <w:rPr>
            <w:rPrChange w:id="481" w:author="Alimchandani, Mahesh" w:date="2016-01-14T10:39:00Z">
              <w:rPr>
                <w:highlight w:val="yellow"/>
              </w:rPr>
            </w:rPrChange>
          </w:rPr>
          <w:t>www.e-navigation.net</w:t>
        </w:r>
        <w:r w:rsidR="00F67432" w:rsidRPr="000F1EA0">
          <w:rPr>
            <w:rPrChange w:id="482" w:author="Alimchandani, Mahesh" w:date="2016-01-14T10:39:00Z">
              <w:rPr>
                <w:highlight w:val="yellow"/>
              </w:rPr>
            </w:rPrChange>
          </w:rPr>
          <w:fldChar w:fldCharType="end"/>
        </w:r>
        <w:r w:rsidR="00F67432" w:rsidRPr="000F1EA0">
          <w:rPr>
            <w:lang w:eastAsia="de-DE"/>
          </w:rPr>
          <w:t>) provides</w:t>
        </w:r>
        <w:r w:rsidR="00F67432">
          <w:rPr>
            <w:lang w:eastAsia="de-DE"/>
          </w:rPr>
          <w:t xml:space="preserve"> the primary medium for the </w:t>
        </w:r>
      </w:ins>
      <w:ins w:id="483" w:author="Alimchandani, Mahesh" w:date="2016-01-14T10:39:00Z">
        <w:r>
          <w:rPr>
            <w:lang w:eastAsia="de-DE"/>
          </w:rPr>
          <w:t xml:space="preserve">sharing </w:t>
        </w:r>
      </w:ins>
      <w:ins w:id="484" w:author="Judson, Grant" w:date="2016-01-04T15:18:00Z">
        <w:del w:id="485" w:author="Alimchandani, Mahesh" w:date="2016-01-14T10:39:00Z">
          <w:r w:rsidR="00F67432" w:rsidDel="000F1EA0">
            <w:rPr>
              <w:lang w:eastAsia="de-DE"/>
            </w:rPr>
            <w:delText xml:space="preserve">exchange </w:delText>
          </w:r>
        </w:del>
        <w:r w:rsidR="00F67432">
          <w:rPr>
            <w:lang w:eastAsia="de-DE"/>
          </w:rPr>
          <w:t>of data and information regarding e-</w:t>
        </w:r>
      </w:ins>
      <w:ins w:id="486" w:author="Judson, Grant" w:date="2016-01-06T08:59:00Z">
        <w:r w:rsidR="004B2888">
          <w:rPr>
            <w:lang w:eastAsia="de-DE"/>
          </w:rPr>
          <w:t>navigation</w:t>
        </w:r>
      </w:ins>
      <w:ins w:id="487" w:author="Judson, Grant" w:date="2016-01-04T15:18:00Z">
        <w:r w:rsidR="00F67432">
          <w:rPr>
            <w:lang w:eastAsia="de-DE"/>
          </w:rPr>
          <w:t xml:space="preserve"> testbeds. </w:t>
        </w:r>
        <w:del w:id="488" w:author="Alimchandani, Mahesh" w:date="2016-01-14T10:50:00Z">
          <w:r w:rsidR="00F67432" w:rsidDel="009C48B3">
            <w:rPr>
              <w:lang w:eastAsia="de-DE"/>
            </w:rPr>
            <w:delText xml:space="preserve">To </w:delText>
          </w:r>
        </w:del>
        <w:del w:id="489" w:author="Alimchandani, Mahesh" w:date="2016-01-14T10:40:00Z">
          <w:r w:rsidR="00F67432" w:rsidDel="000F1EA0">
            <w:rPr>
              <w:lang w:eastAsia="de-DE"/>
            </w:rPr>
            <w:delText>aid</w:delText>
          </w:r>
        </w:del>
        <w:del w:id="490" w:author="Alimchandani, Mahesh" w:date="2016-01-14T10:50:00Z">
          <w:r w:rsidR="00F67432" w:rsidDel="009C48B3">
            <w:rPr>
              <w:lang w:eastAsia="de-DE"/>
            </w:rPr>
            <w:delText xml:space="preserve"> in the disseminatio</w:delText>
          </w:r>
          <w:r w:rsidR="00381EE6" w:rsidDel="009C48B3">
            <w:rPr>
              <w:lang w:eastAsia="de-DE"/>
            </w:rPr>
            <w:delText>n of</w:delText>
          </w:r>
          <w:r w:rsidR="004B2888" w:rsidDel="009C48B3">
            <w:rPr>
              <w:lang w:eastAsia="de-DE"/>
            </w:rPr>
            <w:delText xml:space="preserve"> valuable information</w:delText>
          </w:r>
        </w:del>
      </w:ins>
      <w:ins w:id="491" w:author="Judson, Grant" w:date="2016-01-06T08:59:00Z">
        <w:del w:id="492" w:author="Alimchandani, Mahesh" w:date="2016-01-14T10:40:00Z">
          <w:r w:rsidR="004B2888" w:rsidDel="000F1EA0">
            <w:rPr>
              <w:lang w:eastAsia="de-DE"/>
            </w:rPr>
            <w:delText xml:space="preserve">. </w:delText>
          </w:r>
        </w:del>
        <w:del w:id="493" w:author="Alimchandani, Mahesh" w:date="2016-01-13T16:17:00Z">
          <w:r w:rsidR="004B2888" w:rsidDel="00BF35BE">
            <w:rPr>
              <w:lang w:eastAsia="de-DE"/>
            </w:rPr>
            <w:delText>T</w:delText>
          </w:r>
        </w:del>
      </w:ins>
      <w:ins w:id="494" w:author="Judson, Grant" w:date="2016-01-04T15:18:00Z">
        <w:del w:id="495" w:author="Alimchandani, Mahesh" w:date="2016-01-13T16:17:00Z">
          <w:r w:rsidR="00F67432" w:rsidDel="00BF35BE">
            <w:rPr>
              <w:lang w:eastAsia="de-DE"/>
            </w:rPr>
            <w:delText xml:space="preserve">he following </w:delText>
          </w:r>
        </w:del>
      </w:ins>
      <w:ins w:id="496" w:author="Judson, Grant" w:date="2016-01-04T15:19:00Z">
        <w:del w:id="497" w:author="Alimchandani, Mahesh" w:date="2016-01-13T16:17:00Z">
          <w:r w:rsidR="00F67432" w:rsidDel="00BF35BE">
            <w:rPr>
              <w:lang w:eastAsia="de-DE"/>
            </w:rPr>
            <w:delText>guidelines</w:delText>
          </w:r>
        </w:del>
      </w:ins>
      <w:ins w:id="498" w:author="Judson, Grant" w:date="2016-01-04T15:18:00Z">
        <w:del w:id="499" w:author="Alimchandani, Mahesh" w:date="2016-01-13T16:17:00Z">
          <w:r w:rsidR="00F67432" w:rsidDel="00BF35BE">
            <w:rPr>
              <w:lang w:eastAsia="de-DE"/>
            </w:rPr>
            <w:delText xml:space="preserve"> </w:delText>
          </w:r>
        </w:del>
      </w:ins>
      <w:ins w:id="500" w:author="Judson, Grant" w:date="2016-01-04T15:19:00Z">
        <w:del w:id="501" w:author="Alimchandani, Mahesh" w:date="2016-01-13T16:17:00Z">
          <w:r w:rsidR="00F67432" w:rsidDel="00BF35BE">
            <w:rPr>
              <w:lang w:eastAsia="de-DE"/>
            </w:rPr>
            <w:delText>for reporting are provided:</w:delText>
          </w:r>
        </w:del>
      </w:ins>
    </w:p>
    <w:p w14:paraId="392A5D3A" w14:textId="77777777" w:rsidR="0088066B" w:rsidRPr="00EC3557" w:rsidDel="000F1EA0" w:rsidRDefault="0088066B">
      <w:pPr>
        <w:jc w:val="both"/>
        <w:rPr>
          <w:del w:id="502" w:author="Alimchandani, Mahesh" w:date="2016-01-14T10:40:00Z"/>
          <w:lang w:eastAsia="de-DE"/>
        </w:rPr>
        <w:pPrChange w:id="503" w:author="Alimchandani, Mahesh" w:date="2016-01-14T10:50:00Z">
          <w:pPr>
            <w:pStyle w:val="BodyText"/>
            <w:numPr>
              <w:numId w:val="42"/>
            </w:numPr>
            <w:ind w:left="720" w:hanging="360"/>
          </w:pPr>
        </w:pPrChange>
      </w:pPr>
      <w:del w:id="504" w:author="Alimchandani, Mahesh" w:date="2016-01-14T10:40:00Z">
        <w:r w:rsidRPr="00EC3557" w:rsidDel="000F1EA0">
          <w:rPr>
            <w:lang w:eastAsia="de-DE"/>
          </w:rPr>
          <w:delText>Description of the studied problem</w:delText>
        </w:r>
      </w:del>
    </w:p>
    <w:p w14:paraId="294753C3" w14:textId="77777777" w:rsidR="0088066B" w:rsidRPr="00EC3557" w:rsidDel="009C48B3" w:rsidRDefault="0088066B">
      <w:pPr>
        <w:jc w:val="both"/>
        <w:rPr>
          <w:del w:id="505" w:author="Alimchandani, Mahesh" w:date="2016-01-14T10:50:00Z"/>
          <w:lang w:eastAsia="de-DE"/>
        </w:rPr>
        <w:pPrChange w:id="506" w:author="Alimchandani, Mahesh" w:date="2016-01-14T10:50:00Z">
          <w:pPr>
            <w:pStyle w:val="BodyText"/>
            <w:numPr>
              <w:numId w:val="42"/>
            </w:numPr>
            <w:ind w:left="720" w:hanging="360"/>
          </w:pPr>
        </w:pPrChange>
      </w:pPr>
      <w:del w:id="507" w:author="Alimchandani, Mahesh" w:date="2016-01-14T10:50:00Z">
        <w:r w:rsidRPr="00EC3557" w:rsidDel="009C48B3">
          <w:rPr>
            <w:lang w:eastAsia="de-DE"/>
          </w:rPr>
          <w:delText xml:space="preserve">Detailed description of the target of the analysis – specify </w:delText>
        </w:r>
        <w:r w:rsidRPr="00EC3557" w:rsidDel="009C48B3">
          <w:rPr>
            <w:rStyle w:val="hps"/>
            <w:lang w:val="en"/>
          </w:rPr>
          <w:delText>objective of the analysis and define requirements to the expected results</w:delText>
        </w:r>
      </w:del>
    </w:p>
    <w:p w14:paraId="30652394" w14:textId="77777777" w:rsidR="0088066B" w:rsidRPr="00EC3557" w:rsidDel="009C48B3" w:rsidRDefault="0088066B">
      <w:pPr>
        <w:jc w:val="both"/>
        <w:rPr>
          <w:del w:id="508" w:author="Alimchandani, Mahesh" w:date="2016-01-14T10:50:00Z"/>
          <w:lang w:eastAsia="de-DE"/>
        </w:rPr>
        <w:pPrChange w:id="509" w:author="Alimchandani, Mahesh" w:date="2016-01-14T10:50:00Z">
          <w:pPr>
            <w:pStyle w:val="BodyText"/>
            <w:numPr>
              <w:numId w:val="42"/>
            </w:numPr>
            <w:ind w:left="720" w:hanging="360"/>
          </w:pPr>
        </w:pPrChange>
      </w:pPr>
      <w:del w:id="510" w:author="Alimchandani, Mahesh" w:date="2016-01-14T10:50:00Z">
        <w:r w:rsidRPr="00EC3557" w:rsidDel="009C48B3">
          <w:rPr>
            <w:lang w:eastAsia="de-DE"/>
          </w:rPr>
          <w:delText>Description of the question, implementation, results and recommendation</w:delText>
        </w:r>
      </w:del>
    </w:p>
    <w:p w14:paraId="3312A009" w14:textId="77777777" w:rsidR="0088066B" w:rsidRPr="00EC3557" w:rsidDel="009C48B3" w:rsidRDefault="0088066B">
      <w:pPr>
        <w:jc w:val="both"/>
        <w:rPr>
          <w:del w:id="511" w:author="Alimchandani, Mahesh" w:date="2016-01-14T10:50:00Z"/>
          <w:lang w:eastAsia="de-DE"/>
        </w:rPr>
        <w:pPrChange w:id="512" w:author="Alimchandani, Mahesh" w:date="2016-01-14T10:50:00Z">
          <w:pPr>
            <w:pStyle w:val="BodyText"/>
            <w:numPr>
              <w:numId w:val="42"/>
            </w:numPr>
            <w:ind w:left="720" w:hanging="360"/>
          </w:pPr>
        </w:pPrChange>
      </w:pPr>
      <w:del w:id="513" w:author="Alimchandani, Mahesh" w:date="2016-01-14T10:50:00Z">
        <w:r w:rsidRPr="00EC3557" w:rsidDel="009C48B3">
          <w:rPr>
            <w:lang w:eastAsia="de-DE"/>
          </w:rPr>
          <w:delText>Comparison with similar analysis (optional)</w:delText>
        </w:r>
      </w:del>
    </w:p>
    <w:p w14:paraId="6C9246BE" w14:textId="77777777" w:rsidR="0088066B" w:rsidRPr="00EC3557" w:rsidRDefault="0088066B">
      <w:pPr>
        <w:jc w:val="both"/>
        <w:rPr>
          <w:lang w:eastAsia="de-DE"/>
        </w:rPr>
        <w:pPrChange w:id="514" w:author="Alimchandani, Mahesh" w:date="2016-01-14T10:50:00Z">
          <w:pPr>
            <w:pStyle w:val="BodyText"/>
            <w:numPr>
              <w:numId w:val="42"/>
            </w:numPr>
            <w:ind w:left="720" w:hanging="360"/>
          </w:pPr>
        </w:pPrChange>
      </w:pPr>
      <w:del w:id="515" w:author="Alimchandani, Mahesh" w:date="2016-01-14T10:50:00Z">
        <w:r w:rsidRPr="00EC3557" w:rsidDel="009C48B3">
          <w:rPr>
            <w:lang w:eastAsia="de-DE"/>
          </w:rPr>
          <w:delText>Recommendation for further studies / evaluations (optional)</w:delText>
        </w:r>
      </w:del>
    </w:p>
    <w:p w14:paraId="42B0E02F" w14:textId="77777777" w:rsidR="0088066B" w:rsidRPr="00EC3557" w:rsidDel="009C48B3" w:rsidRDefault="0088066B">
      <w:pPr>
        <w:pStyle w:val="BodyText"/>
        <w:ind w:left="720"/>
        <w:rPr>
          <w:del w:id="516" w:author="Alimchandani, Mahesh" w:date="2016-01-14T10:50:00Z"/>
          <w:lang w:eastAsia="de-DE"/>
        </w:rPr>
        <w:pPrChange w:id="517" w:author="Alimchandani, Mahesh" w:date="2016-01-14T10:41:00Z">
          <w:pPr>
            <w:pStyle w:val="BodyText"/>
            <w:numPr>
              <w:numId w:val="42"/>
            </w:numPr>
            <w:ind w:left="720" w:hanging="360"/>
          </w:pPr>
        </w:pPrChange>
      </w:pPr>
      <w:del w:id="518" w:author="Alimchandani, Mahesh" w:date="2016-01-14T10:50:00Z">
        <w:r w:rsidRPr="00EC3557" w:rsidDel="009C48B3">
          <w:rPr>
            <w:lang w:eastAsia="de-DE"/>
          </w:rPr>
          <w:delText>Summary</w:delText>
        </w:r>
      </w:del>
    </w:p>
    <w:p w14:paraId="169539FA" w14:textId="77777777" w:rsidR="00B76326" w:rsidRPr="00EC3557" w:rsidRDefault="00B76326" w:rsidP="006E02B7">
      <w:pPr>
        <w:jc w:val="both"/>
        <w:rPr>
          <w:lang w:eastAsia="de-DE"/>
        </w:rPr>
      </w:pPr>
    </w:p>
    <w:p w14:paraId="75DDE98F" w14:textId="77777777" w:rsidR="0088277B" w:rsidRPr="0088277B" w:rsidDel="009C48B3" w:rsidRDefault="00B91548" w:rsidP="00B91548">
      <w:pPr>
        <w:pStyle w:val="Heading1"/>
        <w:rPr>
          <w:del w:id="519" w:author="Alimchandani, Mahesh" w:date="2016-01-14T10:43:00Z"/>
        </w:rPr>
      </w:pPr>
      <w:bookmarkStart w:id="520" w:name="_Toc440525409"/>
      <w:bookmarkStart w:id="521" w:name="_Toc440533162"/>
      <w:del w:id="522" w:author="Alimchandani, Mahesh" w:date="2016-01-14T10:43:00Z">
        <w:r w:rsidDel="009C48B3">
          <w:delText xml:space="preserve">testbed </w:delText>
        </w:r>
        <w:r w:rsidR="00F37061" w:rsidDel="009C48B3">
          <w:delText>Results</w:delText>
        </w:r>
        <w:bookmarkEnd w:id="520"/>
        <w:bookmarkEnd w:id="521"/>
      </w:del>
    </w:p>
    <w:p w14:paraId="5D560690" w14:textId="77777777" w:rsidR="0097790F" w:rsidDel="009C48B3" w:rsidRDefault="0097790F" w:rsidP="0097790F">
      <w:pPr>
        <w:pStyle w:val="BodyText"/>
        <w:rPr>
          <w:del w:id="523" w:author="Alimchandani, Mahesh" w:date="2016-01-14T10:43:00Z"/>
          <w:lang w:eastAsia="de-DE"/>
        </w:rPr>
      </w:pPr>
      <w:del w:id="524" w:author="Alimchandani, Mahesh" w:date="2016-01-14T10:43:00Z">
        <w:r w:rsidDel="009C48B3">
          <w:rPr>
            <w:lang w:eastAsia="de-DE"/>
          </w:rPr>
          <w:delText xml:space="preserve">For testbed results to be useful to other parties, tests/simulations/trials </w:delText>
        </w:r>
        <w:r w:rsidR="002C27D3" w:rsidDel="009C48B3">
          <w:rPr>
            <w:lang w:eastAsia="de-DE"/>
          </w:rPr>
          <w:delText xml:space="preserve">should ideally </w:delText>
        </w:r>
        <w:r w:rsidDel="009C48B3">
          <w:rPr>
            <w:lang w:eastAsia="de-DE"/>
          </w:rPr>
          <w:delText>have scientific rigour</w:delText>
        </w:r>
        <w:r w:rsidR="00B76326" w:rsidDel="009C48B3">
          <w:rPr>
            <w:lang w:eastAsia="de-DE"/>
          </w:rPr>
          <w:delText xml:space="preserve"> for </w:delText>
        </w:r>
        <w:r w:rsidDel="009C48B3">
          <w:rPr>
            <w:lang w:eastAsia="de-DE"/>
          </w:rPr>
          <w:delText>set-up, collection of data</w:delText>
        </w:r>
        <w:r w:rsidR="001A092F" w:rsidDel="009C48B3">
          <w:rPr>
            <w:lang w:eastAsia="de-DE"/>
          </w:rPr>
          <w:delText>,</w:delText>
        </w:r>
        <w:r w:rsidDel="009C48B3">
          <w:rPr>
            <w:lang w:eastAsia="de-DE"/>
          </w:rPr>
          <w:delText xml:space="preserve"> analysis</w:delText>
        </w:r>
        <w:r w:rsidR="001A092F" w:rsidDel="009C48B3">
          <w:rPr>
            <w:lang w:eastAsia="de-DE"/>
          </w:rPr>
          <w:delText>,</w:delText>
        </w:r>
        <w:r w:rsidR="00B76326" w:rsidDel="009C48B3">
          <w:rPr>
            <w:lang w:eastAsia="de-DE"/>
          </w:rPr>
          <w:delText xml:space="preserve"> etc</w:delText>
        </w:r>
        <w:r w:rsidDel="009C48B3">
          <w:rPr>
            <w:lang w:eastAsia="de-DE"/>
          </w:rPr>
          <w:delText>.  A</w:delText>
        </w:r>
        <w:r w:rsidR="00ED6B76" w:rsidDel="009C48B3">
          <w:rPr>
            <w:lang w:eastAsia="de-DE"/>
          </w:rPr>
          <w:delText>dditionally</w:delText>
        </w:r>
        <w:r w:rsidDel="009C48B3">
          <w:rPr>
            <w:lang w:eastAsia="de-DE"/>
          </w:rPr>
          <w:delText>:</w:delText>
        </w:r>
      </w:del>
    </w:p>
    <w:p w14:paraId="4846A6A4" w14:textId="77777777" w:rsidR="0097790F" w:rsidDel="009C48B3" w:rsidRDefault="00FC5BCA" w:rsidP="005F4361">
      <w:pPr>
        <w:pStyle w:val="BodyText"/>
        <w:numPr>
          <w:ilvl w:val="0"/>
          <w:numId w:val="18"/>
        </w:numPr>
        <w:rPr>
          <w:del w:id="525" w:author="Alimchandani, Mahesh" w:date="2016-01-14T10:43:00Z"/>
          <w:lang w:eastAsia="de-DE"/>
        </w:rPr>
      </w:pPr>
      <w:del w:id="526" w:author="Alimchandani, Mahesh" w:date="2016-01-14T10:43:00Z">
        <w:r w:rsidDel="009C48B3">
          <w:rPr>
            <w:lang w:eastAsia="de-DE"/>
          </w:rPr>
          <w:lastRenderedPageBreak/>
          <w:delText>t</w:delText>
        </w:r>
        <w:r w:rsidR="0097790F" w:rsidDel="009C48B3">
          <w:rPr>
            <w:lang w:eastAsia="de-DE"/>
          </w:rPr>
          <w:delText>he resu</w:delText>
        </w:r>
        <w:r w:rsidR="00ED6B76" w:rsidDel="009C48B3">
          <w:rPr>
            <w:lang w:eastAsia="de-DE"/>
          </w:rPr>
          <w:delText xml:space="preserve">lts presented </w:delText>
        </w:r>
        <w:r w:rsidR="00323CA3" w:rsidDel="009C48B3">
          <w:rPr>
            <w:lang w:eastAsia="de-DE"/>
          </w:rPr>
          <w:delText xml:space="preserve">should </w:delText>
        </w:r>
        <w:r w:rsidR="00ED6B76" w:rsidDel="009C48B3">
          <w:rPr>
            <w:lang w:eastAsia="de-DE"/>
          </w:rPr>
          <w:delText>be objective</w:delText>
        </w:r>
        <w:r w:rsidDel="009C48B3">
          <w:rPr>
            <w:lang w:eastAsia="de-DE"/>
          </w:rPr>
          <w:delText>;</w:delText>
        </w:r>
      </w:del>
    </w:p>
    <w:p w14:paraId="5973C3BC" w14:textId="77777777" w:rsidR="0097790F" w:rsidDel="009C48B3" w:rsidRDefault="00FC5BCA" w:rsidP="005F4361">
      <w:pPr>
        <w:pStyle w:val="BodyText"/>
        <w:numPr>
          <w:ilvl w:val="0"/>
          <w:numId w:val="18"/>
        </w:numPr>
        <w:rPr>
          <w:del w:id="527" w:author="Alimchandani, Mahesh" w:date="2016-01-14T10:43:00Z"/>
          <w:lang w:eastAsia="de-DE"/>
        </w:rPr>
      </w:pPr>
      <w:del w:id="528" w:author="Alimchandani, Mahesh" w:date="2016-01-14T10:43:00Z">
        <w:r w:rsidDel="009C48B3">
          <w:rPr>
            <w:lang w:eastAsia="de-DE"/>
          </w:rPr>
          <w:delText>t</w:delText>
        </w:r>
        <w:r w:rsidR="00ED6B76" w:rsidDel="009C48B3">
          <w:rPr>
            <w:lang w:eastAsia="de-DE"/>
          </w:rPr>
          <w:delText xml:space="preserve">rials </w:delText>
        </w:r>
        <w:r w:rsidR="00323CA3" w:rsidDel="009C48B3">
          <w:rPr>
            <w:lang w:eastAsia="de-DE"/>
          </w:rPr>
          <w:delText xml:space="preserve">should </w:delText>
        </w:r>
        <w:r w:rsidR="00ED6B76" w:rsidDel="009C48B3">
          <w:rPr>
            <w:lang w:eastAsia="de-DE"/>
          </w:rPr>
          <w:delText>be reproducible</w:delText>
        </w:r>
        <w:r w:rsidDel="009C48B3">
          <w:rPr>
            <w:lang w:eastAsia="de-DE"/>
          </w:rPr>
          <w:delText>;</w:delText>
        </w:r>
      </w:del>
    </w:p>
    <w:p w14:paraId="4928DB30" w14:textId="77777777" w:rsidR="00494EBE" w:rsidDel="000F1EA0" w:rsidRDefault="00494EBE">
      <w:pPr>
        <w:pStyle w:val="BodyText"/>
        <w:rPr>
          <w:del w:id="529" w:author="Alimchandani, Mahesh" w:date="2016-01-14T10:41:00Z"/>
          <w:lang w:eastAsia="de-DE"/>
        </w:rPr>
        <w:pPrChange w:id="530" w:author="Judson, Grant" w:date="2016-01-04T15:39:00Z">
          <w:pPr>
            <w:pStyle w:val="BodyText"/>
            <w:numPr>
              <w:numId w:val="18"/>
            </w:numPr>
            <w:ind w:left="1440" w:hanging="360"/>
          </w:pPr>
        </w:pPrChange>
      </w:pPr>
    </w:p>
    <w:p w14:paraId="3F6D9CC0" w14:textId="77777777" w:rsidR="0097790F" w:rsidDel="009C48B3" w:rsidRDefault="00FC5BCA" w:rsidP="005F4361">
      <w:pPr>
        <w:pStyle w:val="BodyText"/>
        <w:numPr>
          <w:ilvl w:val="0"/>
          <w:numId w:val="18"/>
        </w:numPr>
        <w:rPr>
          <w:del w:id="531" w:author="Alimchandani, Mahesh" w:date="2016-01-14T10:43:00Z"/>
          <w:lang w:eastAsia="de-DE"/>
        </w:rPr>
      </w:pPr>
      <w:del w:id="532" w:author="Alimchandani, Mahesh" w:date="2016-01-14T10:43:00Z">
        <w:r w:rsidDel="009C48B3">
          <w:rPr>
            <w:lang w:eastAsia="de-DE"/>
          </w:rPr>
          <w:delText>d</w:delText>
        </w:r>
        <w:r w:rsidR="0097790F" w:rsidDel="009C48B3">
          <w:rPr>
            <w:lang w:eastAsia="de-DE"/>
          </w:rPr>
          <w:delText xml:space="preserve">ata gathered </w:delText>
        </w:r>
        <w:r w:rsidR="00FF589B" w:rsidDel="009C48B3">
          <w:rPr>
            <w:lang w:eastAsia="de-DE"/>
          </w:rPr>
          <w:delText xml:space="preserve">should </w:delText>
        </w:r>
        <w:r w:rsidR="0097790F" w:rsidDel="009C48B3">
          <w:rPr>
            <w:lang w:eastAsia="de-DE"/>
          </w:rPr>
          <w:delText xml:space="preserve">be statistically sound and </w:delText>
        </w:r>
        <w:r w:rsidR="00FF589B" w:rsidDel="009C48B3">
          <w:rPr>
            <w:lang w:eastAsia="de-DE"/>
          </w:rPr>
          <w:delText xml:space="preserve">meet generally accepted </w:delText>
        </w:r>
        <w:r w:rsidR="00ED6B76" w:rsidDel="009C48B3">
          <w:rPr>
            <w:lang w:eastAsia="de-DE"/>
          </w:rPr>
          <w:delText>“scientific standards”</w:delText>
        </w:r>
        <w:r w:rsidDel="009C48B3">
          <w:rPr>
            <w:lang w:eastAsia="de-DE"/>
          </w:rPr>
          <w:delText>; and</w:delText>
        </w:r>
      </w:del>
    </w:p>
    <w:p w14:paraId="6B234332" w14:textId="77777777" w:rsidR="0097790F" w:rsidDel="009C48B3" w:rsidRDefault="00FC5BCA" w:rsidP="005F4361">
      <w:pPr>
        <w:pStyle w:val="BodyText"/>
        <w:numPr>
          <w:ilvl w:val="0"/>
          <w:numId w:val="18"/>
        </w:numPr>
        <w:rPr>
          <w:del w:id="533" w:author="Alimchandani, Mahesh" w:date="2016-01-14T10:43:00Z"/>
          <w:lang w:eastAsia="de-DE"/>
        </w:rPr>
      </w:pPr>
      <w:del w:id="534" w:author="Alimchandani, Mahesh" w:date="2016-01-14T10:43:00Z">
        <w:r w:rsidDel="009C48B3">
          <w:rPr>
            <w:lang w:eastAsia="de-DE"/>
          </w:rPr>
          <w:delText>t</w:delText>
        </w:r>
        <w:r w:rsidR="0097790F" w:rsidDel="009C48B3">
          <w:rPr>
            <w:lang w:eastAsia="de-DE"/>
          </w:rPr>
          <w:delText>est</w:delText>
        </w:r>
        <w:r w:rsidR="00B76326" w:rsidDel="009C48B3">
          <w:rPr>
            <w:lang w:eastAsia="de-DE"/>
          </w:rPr>
          <w:delText>bed</w:delText>
        </w:r>
        <w:r w:rsidR="0097790F" w:rsidDel="009C48B3">
          <w:rPr>
            <w:lang w:eastAsia="de-DE"/>
          </w:rPr>
          <w:delText xml:space="preserve"> results </w:delText>
        </w:r>
        <w:r w:rsidR="00FF589B" w:rsidDel="009C48B3">
          <w:rPr>
            <w:lang w:eastAsia="de-DE"/>
          </w:rPr>
          <w:delText xml:space="preserve">should </w:delText>
        </w:r>
        <w:r w:rsidR="0097790F" w:rsidDel="009C48B3">
          <w:rPr>
            <w:lang w:eastAsia="de-DE"/>
          </w:rPr>
          <w:delText xml:space="preserve">be presented in </w:delText>
        </w:r>
        <w:r w:rsidR="00FF589B" w:rsidDel="009C48B3">
          <w:rPr>
            <w:lang w:eastAsia="de-DE"/>
          </w:rPr>
          <w:delText xml:space="preserve">acceptable scientific </w:delText>
        </w:r>
        <w:r w:rsidR="0097790F" w:rsidDel="009C48B3">
          <w:rPr>
            <w:lang w:eastAsia="de-DE"/>
          </w:rPr>
          <w:delText>format</w:delText>
        </w:r>
        <w:r w:rsidR="00FF589B" w:rsidDel="009C48B3">
          <w:rPr>
            <w:lang w:eastAsia="de-DE"/>
          </w:rPr>
          <w:delText>s</w:delText>
        </w:r>
        <w:r w:rsidR="0097790F" w:rsidDel="009C48B3">
          <w:rPr>
            <w:lang w:eastAsia="de-DE"/>
          </w:rPr>
          <w:delText xml:space="preserve"> (</w:delText>
        </w:r>
        <w:r w:rsidR="0079750C" w:rsidDel="009C48B3">
          <w:rPr>
            <w:lang w:eastAsia="de-DE"/>
          </w:rPr>
          <w:delText>e.g.</w:delText>
        </w:r>
        <w:r w:rsidR="00B76326" w:rsidDel="009C48B3">
          <w:rPr>
            <w:lang w:eastAsia="de-DE"/>
          </w:rPr>
          <w:delText xml:space="preserve"> </w:delText>
        </w:r>
        <w:r w:rsidR="00FF589B" w:rsidDel="009C48B3">
          <w:rPr>
            <w:lang w:eastAsia="de-DE"/>
          </w:rPr>
          <w:delText>they</w:delText>
        </w:r>
        <w:r w:rsidR="0097790F" w:rsidDel="009C48B3">
          <w:rPr>
            <w:lang w:eastAsia="de-DE"/>
          </w:rPr>
          <w:delText xml:space="preserve"> should </w:delText>
        </w:r>
        <w:r w:rsidR="00FF589B" w:rsidDel="009C48B3">
          <w:rPr>
            <w:lang w:eastAsia="de-DE"/>
          </w:rPr>
          <w:delText xml:space="preserve">be suitable for </w:delText>
        </w:r>
        <w:r w:rsidR="0097790F" w:rsidDel="009C48B3">
          <w:rPr>
            <w:lang w:eastAsia="de-DE"/>
          </w:rPr>
          <w:delText>publi</w:delText>
        </w:r>
        <w:r w:rsidR="00FF589B" w:rsidDel="009C48B3">
          <w:rPr>
            <w:lang w:eastAsia="de-DE"/>
          </w:rPr>
          <w:delText xml:space="preserve">cation </w:delText>
        </w:r>
        <w:r w:rsidR="00ED6B76" w:rsidDel="009C48B3">
          <w:rPr>
            <w:lang w:eastAsia="de-DE"/>
          </w:rPr>
          <w:delText xml:space="preserve">in a peer-reviewed </w:delText>
        </w:r>
        <w:r w:rsidR="00B76326" w:rsidDel="009C48B3">
          <w:rPr>
            <w:lang w:eastAsia="de-DE"/>
          </w:rPr>
          <w:delText>publication</w:delText>
        </w:r>
        <w:r w:rsidR="00ED6B76" w:rsidDel="009C48B3">
          <w:rPr>
            <w:lang w:eastAsia="de-DE"/>
          </w:rPr>
          <w:delText>)</w:delText>
        </w:r>
        <w:r w:rsidDel="009C48B3">
          <w:rPr>
            <w:lang w:eastAsia="de-DE"/>
          </w:rPr>
          <w:delText>.</w:delText>
        </w:r>
      </w:del>
    </w:p>
    <w:p w14:paraId="42D5C003" w14:textId="77777777" w:rsidR="000F1EA0" w:rsidRDefault="00DE4BD2" w:rsidP="00B91548">
      <w:pPr>
        <w:pStyle w:val="BodyText"/>
        <w:rPr>
          <w:lang w:eastAsia="de-DE"/>
        </w:rPr>
      </w:pPr>
      <w:del w:id="535" w:author="Alimchandani, Mahesh" w:date="2016-01-14T10:43:00Z">
        <w:r w:rsidDel="009C48B3">
          <w:rPr>
            <w:lang w:eastAsia="de-DE"/>
          </w:rPr>
          <w:delText>A framework</w:delText>
        </w:r>
        <w:r w:rsidR="00B76326" w:rsidDel="009C48B3">
          <w:rPr>
            <w:lang w:eastAsia="de-DE"/>
          </w:rPr>
          <w:delText>,</w:delText>
        </w:r>
        <w:r w:rsidDel="009C48B3">
          <w:rPr>
            <w:lang w:eastAsia="de-DE"/>
          </w:rPr>
          <w:delText xml:space="preserve"> </w:delText>
        </w:r>
        <w:r w:rsidR="00B76326" w:rsidDel="009C48B3">
          <w:rPr>
            <w:lang w:eastAsia="de-DE"/>
          </w:rPr>
          <w:delText xml:space="preserve">by way of a template for reporting has been </w:delText>
        </w:r>
        <w:r w:rsidR="0097790F" w:rsidDel="009C48B3">
          <w:rPr>
            <w:lang w:eastAsia="de-DE"/>
          </w:rPr>
          <w:delText xml:space="preserve">developed </w:delText>
        </w:r>
        <w:r w:rsidR="00CF0E1E" w:rsidDel="009C48B3">
          <w:rPr>
            <w:lang w:eastAsia="de-DE"/>
          </w:rPr>
          <w:delText xml:space="preserve">(see Annex </w:delText>
        </w:r>
        <w:r w:rsidR="00E32679" w:rsidDel="009C48B3">
          <w:rPr>
            <w:lang w:eastAsia="de-DE"/>
          </w:rPr>
          <w:delText>2)</w:delText>
        </w:r>
        <w:r w:rsidR="00B76326" w:rsidDel="009C48B3">
          <w:rPr>
            <w:lang w:eastAsia="de-DE"/>
          </w:rPr>
          <w:delText xml:space="preserve"> </w:delText>
        </w:r>
        <w:r w:rsidR="00FC5BCA" w:rsidDel="009C48B3">
          <w:rPr>
            <w:lang w:eastAsia="de-DE"/>
          </w:rPr>
          <w:delText>that</w:delText>
        </w:r>
        <w:r w:rsidR="00B76326" w:rsidDel="009C48B3">
          <w:rPr>
            <w:lang w:eastAsia="de-DE"/>
          </w:rPr>
          <w:delText xml:space="preserve"> a</w:delText>
        </w:r>
        <w:r w:rsidR="00D611C9" w:rsidDel="009C48B3">
          <w:rPr>
            <w:lang w:eastAsia="de-DE"/>
          </w:rPr>
          <w:delText xml:space="preserve">ddresses </w:delText>
        </w:r>
        <w:r w:rsidR="00EB6C29" w:rsidDel="009C48B3">
          <w:rPr>
            <w:lang w:eastAsia="de-DE"/>
          </w:rPr>
          <w:delText>the presentation of</w:delText>
        </w:r>
        <w:r w:rsidR="00EB6C29" w:rsidRPr="00DB45E4" w:rsidDel="009C48B3">
          <w:rPr>
            <w:lang w:eastAsia="de-DE"/>
          </w:rPr>
          <w:delText xml:space="preserve"> </w:delText>
        </w:r>
        <w:r w:rsidR="00DB45E4" w:rsidRPr="00DB45E4" w:rsidDel="009C48B3">
          <w:rPr>
            <w:lang w:eastAsia="de-DE"/>
          </w:rPr>
          <w:delText>results</w:delText>
        </w:r>
        <w:r w:rsidR="00B76326" w:rsidDel="009C48B3">
          <w:rPr>
            <w:lang w:eastAsia="de-DE"/>
          </w:rPr>
          <w:delText xml:space="preserve">.  This </w:delText>
        </w:r>
        <w:r w:rsidR="00197274" w:rsidDel="009C48B3">
          <w:rPr>
            <w:lang w:eastAsia="de-DE"/>
          </w:rPr>
          <w:delText xml:space="preserve">should </w:delText>
        </w:r>
        <w:r w:rsidR="00287CAB" w:rsidDel="009C48B3">
          <w:rPr>
            <w:lang w:eastAsia="de-DE"/>
          </w:rPr>
          <w:delText>be taken into account when reporting results</w:delText>
        </w:r>
        <w:r w:rsidR="00197274" w:rsidDel="009C48B3">
          <w:rPr>
            <w:lang w:eastAsia="de-DE"/>
          </w:rPr>
          <w:delText xml:space="preserve"> of testbeds related to e-Navigation</w:delText>
        </w:r>
        <w:r w:rsidR="00287CAB" w:rsidDel="009C48B3">
          <w:rPr>
            <w:lang w:eastAsia="de-DE"/>
          </w:rPr>
          <w:delText>.</w:delText>
        </w:r>
        <w:r w:rsidR="0097790F" w:rsidDel="009C48B3">
          <w:rPr>
            <w:lang w:eastAsia="de-DE"/>
          </w:rPr>
          <w:delText xml:space="preserve">  </w:delText>
        </w:r>
        <w:r w:rsidR="00EA7AAE" w:rsidDel="009C48B3">
          <w:rPr>
            <w:lang w:eastAsia="de-DE"/>
          </w:rPr>
          <w:delText xml:space="preserve">Once testbed results are available, </w:delText>
        </w:r>
        <w:r w:rsidR="00FC5BCA" w:rsidDel="009C48B3">
          <w:rPr>
            <w:lang w:eastAsia="de-DE"/>
          </w:rPr>
          <w:delText>organis</w:delText>
        </w:r>
        <w:r w:rsidR="00C304F0" w:rsidDel="009C48B3">
          <w:rPr>
            <w:lang w:eastAsia="de-DE"/>
          </w:rPr>
          <w:delText>ations are encouraged to send these</w:delText>
        </w:r>
        <w:r w:rsidR="00EA7AAE" w:rsidDel="009C48B3">
          <w:rPr>
            <w:lang w:eastAsia="de-DE"/>
          </w:rPr>
          <w:delText xml:space="preserve"> to the IALA Secretariat for publication on the e-Navigation portal (</w:delText>
        </w:r>
        <w:r w:rsidR="008C46CC" w:rsidDel="009C48B3">
          <w:fldChar w:fldCharType="begin"/>
        </w:r>
        <w:r w:rsidR="008C46CC" w:rsidDel="009C48B3">
          <w:delInstrText xml:space="preserve"> HYPERLINK "http://www.e-navigation.net" </w:delInstrText>
        </w:r>
        <w:r w:rsidR="008C46CC" w:rsidDel="009C48B3">
          <w:fldChar w:fldCharType="separate"/>
        </w:r>
        <w:r w:rsidR="00B76326" w:rsidRPr="000507A3" w:rsidDel="009C48B3">
          <w:rPr>
            <w:rStyle w:val="Hyperlink"/>
          </w:rPr>
          <w:delText>www.e-navigation.net</w:delText>
        </w:r>
        <w:r w:rsidR="008C46CC" w:rsidDel="009C48B3">
          <w:rPr>
            <w:rStyle w:val="Hyperlink"/>
          </w:rPr>
          <w:fldChar w:fldCharType="end"/>
        </w:r>
        <w:r w:rsidR="00EA7AAE" w:rsidRPr="00B5027B" w:rsidDel="009C48B3">
          <w:delText xml:space="preserve">). </w:delText>
        </w:r>
      </w:del>
    </w:p>
    <w:p w14:paraId="1D340DD5" w14:textId="77777777" w:rsidR="001A092F" w:rsidRDefault="00B91548" w:rsidP="00B91548">
      <w:pPr>
        <w:pStyle w:val="BodyText"/>
        <w:jc w:val="center"/>
        <w:rPr>
          <w:lang w:eastAsia="de-DE"/>
        </w:rPr>
      </w:pPr>
      <w:r>
        <w:rPr>
          <w:lang w:eastAsia="de-DE"/>
        </w:rPr>
        <w:t>***************</w:t>
      </w:r>
    </w:p>
    <w:p w14:paraId="71035694" w14:textId="77777777" w:rsidR="00B91548" w:rsidRDefault="00B91548" w:rsidP="00D017BE">
      <w:pPr>
        <w:rPr>
          <w:lang w:eastAsia="de-DE"/>
        </w:rPr>
      </w:pPr>
    </w:p>
    <w:p w14:paraId="281D606E" w14:textId="77777777" w:rsidR="009D149F" w:rsidRDefault="009D149F">
      <w:pPr>
        <w:rPr>
          <w:b/>
          <w:caps/>
          <w:snapToGrid w:val="0"/>
          <w:sz w:val="24"/>
          <w:lang w:eastAsia="en-GB"/>
        </w:rPr>
      </w:pPr>
      <w:r>
        <w:br w:type="page"/>
      </w:r>
    </w:p>
    <w:p w14:paraId="0A092EC3" w14:textId="77777777" w:rsidR="009D149F" w:rsidRDefault="00AD34EF" w:rsidP="00EC3557">
      <w:pPr>
        <w:pStyle w:val="Annex"/>
      </w:pPr>
      <w:bookmarkStart w:id="536" w:name="_Toc440525410"/>
      <w:bookmarkStart w:id="537" w:name="_Toc440533163"/>
      <w:r>
        <w:lastRenderedPageBreak/>
        <w:t>Ex</w:t>
      </w:r>
      <w:r w:rsidR="006D504A">
        <w:t>A</w:t>
      </w:r>
      <w:r>
        <w:t>mples of factors to be taken into account when planning test</w:t>
      </w:r>
      <w:r w:rsidR="002C38C0">
        <w:t>S</w:t>
      </w:r>
      <w:r w:rsidR="00EC3557">
        <w:t xml:space="preserve"> and test cases</w:t>
      </w:r>
      <w:bookmarkEnd w:id="536"/>
      <w:bookmarkEnd w:id="537"/>
      <w:r w:rsidR="008D5201">
        <w:t xml:space="preserve"> </w:t>
      </w:r>
    </w:p>
    <w:p w14:paraId="1D53974E" w14:textId="77777777" w:rsidR="00C353E3" w:rsidRDefault="002C38C0" w:rsidP="00C353E3">
      <w:pPr>
        <w:pStyle w:val="AnnexHeading2"/>
        <w:numPr>
          <w:ilvl w:val="1"/>
          <w:numId w:val="34"/>
        </w:numPr>
      </w:pPr>
      <w:r>
        <w:t>An example of a test description</w:t>
      </w:r>
    </w:p>
    <w:p w14:paraId="2AE0421C" w14:textId="77777777" w:rsidR="00C353E3" w:rsidRPr="00C353E3" w:rsidRDefault="00C353E3" w:rsidP="00C353E3">
      <w:pPr>
        <w:pStyle w:val="BodyText"/>
      </w:pPr>
    </w:p>
    <w:tbl>
      <w:tblPr>
        <w:tblStyle w:val="TableGrid"/>
        <w:tblpPr w:leftFromText="180" w:rightFromText="180" w:vertAnchor="text" w:tblpX="534" w:tblpY="1"/>
        <w:tblOverlap w:val="never"/>
        <w:tblW w:w="0" w:type="auto"/>
        <w:tblLook w:val="04A0" w:firstRow="1" w:lastRow="0" w:firstColumn="1" w:lastColumn="0" w:noHBand="0" w:noVBand="1"/>
      </w:tblPr>
      <w:tblGrid>
        <w:gridCol w:w="425"/>
        <w:gridCol w:w="3685"/>
        <w:gridCol w:w="4632"/>
      </w:tblGrid>
      <w:tr w:rsidR="009D149F" w:rsidRPr="00315DA2" w14:paraId="40552AB1" w14:textId="77777777" w:rsidTr="002C38C0">
        <w:trPr>
          <w:trHeight w:val="336"/>
        </w:trPr>
        <w:tc>
          <w:tcPr>
            <w:tcW w:w="425" w:type="dxa"/>
            <w:shd w:val="clear" w:color="auto" w:fill="EEECE1" w:themeFill="background2"/>
          </w:tcPr>
          <w:p w14:paraId="7854FD8A" w14:textId="77777777" w:rsidR="009D149F" w:rsidRPr="001942D4" w:rsidRDefault="009D149F" w:rsidP="002C38C0">
            <w:pPr>
              <w:jc w:val="center"/>
              <w:rPr>
                <w:rFonts w:ascii="Times New Roman" w:hAnsi="Times New Roman"/>
                <w:b/>
              </w:rPr>
            </w:pPr>
          </w:p>
        </w:tc>
        <w:tc>
          <w:tcPr>
            <w:tcW w:w="3685" w:type="dxa"/>
            <w:shd w:val="clear" w:color="auto" w:fill="EEECE1" w:themeFill="background2"/>
          </w:tcPr>
          <w:p w14:paraId="6F8FA15F" w14:textId="77777777" w:rsidR="009D149F" w:rsidRPr="001942D4" w:rsidRDefault="009D149F" w:rsidP="002C38C0">
            <w:pPr>
              <w:jc w:val="center"/>
              <w:rPr>
                <w:rFonts w:ascii="Times New Roman" w:hAnsi="Times New Roman"/>
                <w:b/>
              </w:rPr>
            </w:pPr>
            <w:r w:rsidRPr="001942D4">
              <w:rPr>
                <w:rFonts w:ascii="Times New Roman" w:hAnsi="Times New Roman" w:hint="eastAsia"/>
                <w:b/>
              </w:rPr>
              <w:t>Item</w:t>
            </w:r>
          </w:p>
        </w:tc>
        <w:tc>
          <w:tcPr>
            <w:tcW w:w="4632" w:type="dxa"/>
            <w:shd w:val="clear" w:color="auto" w:fill="EEECE1" w:themeFill="background2"/>
          </w:tcPr>
          <w:p w14:paraId="742EBEA8" w14:textId="77777777" w:rsidR="009D149F" w:rsidRPr="001942D4" w:rsidRDefault="009D149F" w:rsidP="002C38C0">
            <w:pPr>
              <w:jc w:val="center"/>
              <w:rPr>
                <w:rFonts w:ascii="Times New Roman" w:hAnsi="Times New Roman"/>
                <w:b/>
              </w:rPr>
            </w:pPr>
            <w:r w:rsidRPr="001942D4">
              <w:rPr>
                <w:rFonts w:ascii="Times New Roman" w:hAnsi="Times New Roman" w:hint="eastAsia"/>
                <w:b/>
              </w:rPr>
              <w:t>Description</w:t>
            </w:r>
          </w:p>
        </w:tc>
      </w:tr>
      <w:tr w:rsidR="009D149F" w:rsidRPr="00315DA2" w14:paraId="22ACAED2" w14:textId="77777777" w:rsidTr="002C38C0">
        <w:trPr>
          <w:trHeight w:val="336"/>
        </w:trPr>
        <w:tc>
          <w:tcPr>
            <w:tcW w:w="425" w:type="dxa"/>
          </w:tcPr>
          <w:p w14:paraId="1E53A54A" w14:textId="77777777" w:rsidR="009D149F" w:rsidRDefault="009D149F" w:rsidP="002C38C0">
            <w:pPr>
              <w:rPr>
                <w:rFonts w:ascii="Times New Roman" w:hAnsi="Times New Roman"/>
              </w:rPr>
            </w:pPr>
            <w:r>
              <w:rPr>
                <w:rFonts w:ascii="Times New Roman" w:hAnsi="Times New Roman"/>
              </w:rPr>
              <w:t>1</w:t>
            </w:r>
          </w:p>
        </w:tc>
        <w:tc>
          <w:tcPr>
            <w:tcW w:w="3685" w:type="dxa"/>
          </w:tcPr>
          <w:p w14:paraId="09F8CB52" w14:textId="77777777" w:rsidR="009D149F" w:rsidRDefault="003D1BDE" w:rsidP="002C38C0">
            <w:pPr>
              <w:rPr>
                <w:rFonts w:ascii="Times New Roman" w:hAnsi="Times New Roman"/>
              </w:rPr>
            </w:pPr>
            <w:r>
              <w:rPr>
                <w:rFonts w:ascii="Times New Roman" w:hAnsi="Times New Roman"/>
              </w:rPr>
              <w:t xml:space="preserve">Test </w:t>
            </w:r>
            <w:r w:rsidR="009D149F">
              <w:rPr>
                <w:rFonts w:ascii="Times New Roman" w:hAnsi="Times New Roman"/>
              </w:rPr>
              <w:t>ID</w:t>
            </w:r>
          </w:p>
        </w:tc>
        <w:tc>
          <w:tcPr>
            <w:tcW w:w="4632" w:type="dxa"/>
          </w:tcPr>
          <w:p w14:paraId="289CCE8D" w14:textId="77777777" w:rsidR="009D149F" w:rsidRDefault="009D149F" w:rsidP="000C4B6E">
            <w:pPr>
              <w:rPr>
                <w:rFonts w:ascii="Times New Roman" w:hAnsi="Times New Roman"/>
              </w:rPr>
            </w:pPr>
            <w:r>
              <w:rPr>
                <w:rFonts w:ascii="Times New Roman" w:hAnsi="Times New Roman" w:hint="eastAsia"/>
              </w:rPr>
              <w:t>A</w:t>
            </w:r>
            <w:r>
              <w:rPr>
                <w:rFonts w:ascii="Times New Roman" w:hAnsi="Times New Roman"/>
              </w:rPr>
              <w:t xml:space="preserve">n </w:t>
            </w:r>
            <w:del w:id="538" w:author="Alimchandani, Mahesh" w:date="2016-01-14T10:35:00Z">
              <w:r w:rsidDel="000F1EA0">
                <w:rPr>
                  <w:rFonts w:ascii="Times New Roman" w:hAnsi="Times New Roman"/>
                </w:rPr>
                <w:delText>arbitrary</w:delText>
              </w:r>
              <w:r w:rsidR="002C38C0" w:rsidDel="000F1EA0">
                <w:rPr>
                  <w:rFonts w:ascii="Times New Roman" w:hAnsi="Times New Roman" w:hint="eastAsia"/>
                </w:rPr>
                <w:delText xml:space="preserve"> </w:delText>
              </w:r>
            </w:del>
            <w:r w:rsidR="002C38C0">
              <w:rPr>
                <w:rFonts w:ascii="Times New Roman" w:hAnsi="Times New Roman" w:hint="eastAsia"/>
              </w:rPr>
              <w:t xml:space="preserve">unique identifier </w:t>
            </w:r>
            <w:r>
              <w:rPr>
                <w:rFonts w:ascii="Times New Roman" w:hAnsi="Times New Roman" w:hint="eastAsia"/>
              </w:rPr>
              <w:t xml:space="preserve">for </w:t>
            </w:r>
            <w:r w:rsidR="002C38C0">
              <w:rPr>
                <w:rFonts w:ascii="Times New Roman" w:hAnsi="Times New Roman"/>
              </w:rPr>
              <w:t xml:space="preserve">the </w:t>
            </w:r>
            <w:r w:rsidR="003D1BDE">
              <w:rPr>
                <w:rFonts w:ascii="Times New Roman" w:hAnsi="Times New Roman" w:hint="eastAsia"/>
              </w:rPr>
              <w:t>test</w:t>
            </w:r>
            <w:r w:rsidR="002C38C0">
              <w:rPr>
                <w:rFonts w:ascii="Times New Roman" w:hAnsi="Times New Roman"/>
              </w:rPr>
              <w:t>.</w:t>
            </w:r>
          </w:p>
        </w:tc>
      </w:tr>
      <w:tr w:rsidR="003D1BDE" w:rsidRPr="00315DA2" w14:paraId="4C67F521" w14:textId="77777777" w:rsidTr="002C38C0">
        <w:trPr>
          <w:trHeight w:val="336"/>
        </w:trPr>
        <w:tc>
          <w:tcPr>
            <w:tcW w:w="425" w:type="dxa"/>
          </w:tcPr>
          <w:p w14:paraId="55BB7F96" w14:textId="77777777" w:rsidR="003D1BDE" w:rsidRDefault="003D1BDE" w:rsidP="003D1BDE">
            <w:pPr>
              <w:rPr>
                <w:rFonts w:ascii="Times New Roman" w:hAnsi="Times New Roman"/>
              </w:rPr>
            </w:pPr>
            <w:r>
              <w:rPr>
                <w:rFonts w:ascii="Times New Roman" w:hAnsi="Times New Roman"/>
              </w:rPr>
              <w:t>2</w:t>
            </w:r>
          </w:p>
        </w:tc>
        <w:tc>
          <w:tcPr>
            <w:tcW w:w="3685" w:type="dxa"/>
          </w:tcPr>
          <w:p w14:paraId="151A7A68" w14:textId="77777777" w:rsidR="003D1BDE" w:rsidRDefault="003D1BDE" w:rsidP="003D1BDE">
            <w:pPr>
              <w:rPr>
                <w:rFonts w:ascii="Times New Roman" w:hAnsi="Times New Roman"/>
              </w:rPr>
            </w:pPr>
            <w:r>
              <w:rPr>
                <w:rFonts w:ascii="Times New Roman" w:hAnsi="Times New Roman"/>
              </w:rPr>
              <w:t>Brief description</w:t>
            </w:r>
          </w:p>
        </w:tc>
        <w:tc>
          <w:tcPr>
            <w:tcW w:w="4632" w:type="dxa"/>
          </w:tcPr>
          <w:p w14:paraId="33D6A440" w14:textId="77777777" w:rsidR="003D1BDE" w:rsidRDefault="003D1BDE" w:rsidP="003D1BDE">
            <w:pPr>
              <w:rPr>
                <w:rFonts w:ascii="Times New Roman" w:hAnsi="Times New Roman"/>
              </w:rPr>
            </w:pPr>
            <w:r>
              <w:rPr>
                <w:rFonts w:ascii="Times New Roman" w:hAnsi="Times New Roman"/>
              </w:rPr>
              <w:t>A short narrative describing the test and its aims</w:t>
            </w:r>
          </w:p>
        </w:tc>
      </w:tr>
      <w:tr w:rsidR="003D1BDE" w:rsidRPr="00315DA2" w14:paraId="2DD985E1" w14:textId="77777777" w:rsidTr="002C38C0">
        <w:trPr>
          <w:trHeight w:val="336"/>
        </w:trPr>
        <w:tc>
          <w:tcPr>
            <w:tcW w:w="425" w:type="dxa"/>
          </w:tcPr>
          <w:p w14:paraId="4B33D093" w14:textId="77777777" w:rsidR="003D1BDE" w:rsidRDefault="00716C09" w:rsidP="003D1BDE">
            <w:pPr>
              <w:rPr>
                <w:rFonts w:ascii="Times New Roman" w:hAnsi="Times New Roman"/>
              </w:rPr>
            </w:pPr>
            <w:r>
              <w:rPr>
                <w:rFonts w:ascii="Times New Roman" w:hAnsi="Times New Roman"/>
              </w:rPr>
              <w:t>3</w:t>
            </w:r>
          </w:p>
        </w:tc>
        <w:tc>
          <w:tcPr>
            <w:tcW w:w="3685" w:type="dxa"/>
          </w:tcPr>
          <w:p w14:paraId="1DD56C39" w14:textId="77777777" w:rsidR="003D1BDE" w:rsidRDefault="003D1BDE" w:rsidP="003D1BDE">
            <w:pPr>
              <w:rPr>
                <w:rFonts w:ascii="Times New Roman" w:hAnsi="Times New Roman"/>
              </w:rPr>
            </w:pPr>
            <w:r>
              <w:rPr>
                <w:rFonts w:ascii="Times New Roman" w:hAnsi="Times New Roman"/>
              </w:rPr>
              <w:t>Pre-conditions</w:t>
            </w:r>
          </w:p>
        </w:tc>
        <w:tc>
          <w:tcPr>
            <w:tcW w:w="4632" w:type="dxa"/>
          </w:tcPr>
          <w:p w14:paraId="1FA591DD" w14:textId="77777777" w:rsidR="003D1BDE" w:rsidRDefault="003D1BDE" w:rsidP="003D1BDE">
            <w:pPr>
              <w:rPr>
                <w:rFonts w:ascii="Times New Roman" w:hAnsi="Times New Roman"/>
              </w:rPr>
            </w:pPr>
            <w:r>
              <w:rPr>
                <w:rFonts w:ascii="Times New Roman" w:hAnsi="Times New Roman" w:hint="eastAsia"/>
              </w:rPr>
              <w:t>Condition for star</w:t>
            </w:r>
            <w:r>
              <w:rPr>
                <w:rFonts w:ascii="Times New Roman" w:hAnsi="Times New Roman"/>
              </w:rPr>
              <w:t>t</w:t>
            </w:r>
            <w:r>
              <w:rPr>
                <w:rFonts w:ascii="Times New Roman" w:hAnsi="Times New Roman" w:hint="eastAsia"/>
              </w:rPr>
              <w:t xml:space="preserve">ing </w:t>
            </w:r>
            <w:r>
              <w:rPr>
                <w:rFonts w:ascii="Times New Roman" w:hAnsi="Times New Roman"/>
              </w:rPr>
              <w:t>and completing the test</w:t>
            </w:r>
          </w:p>
        </w:tc>
      </w:tr>
      <w:tr w:rsidR="003D1BDE" w:rsidRPr="00315DA2" w14:paraId="08752CF5" w14:textId="77777777" w:rsidTr="002C38C0">
        <w:trPr>
          <w:trHeight w:val="336"/>
        </w:trPr>
        <w:tc>
          <w:tcPr>
            <w:tcW w:w="425" w:type="dxa"/>
          </w:tcPr>
          <w:p w14:paraId="0CF1E43B" w14:textId="77777777" w:rsidR="003D1BDE" w:rsidRDefault="00716C09" w:rsidP="003D1BDE">
            <w:pPr>
              <w:rPr>
                <w:rFonts w:ascii="Times New Roman" w:hAnsi="Times New Roman"/>
              </w:rPr>
            </w:pPr>
            <w:r>
              <w:rPr>
                <w:rFonts w:ascii="Times New Roman" w:hAnsi="Times New Roman"/>
              </w:rPr>
              <w:t>4</w:t>
            </w:r>
          </w:p>
        </w:tc>
        <w:tc>
          <w:tcPr>
            <w:tcW w:w="3685" w:type="dxa"/>
          </w:tcPr>
          <w:p w14:paraId="36CD5698" w14:textId="77777777" w:rsidR="003D1BDE" w:rsidRDefault="003D1BDE" w:rsidP="003D1BDE">
            <w:pPr>
              <w:rPr>
                <w:rFonts w:ascii="Times New Roman" w:hAnsi="Times New Roman"/>
              </w:rPr>
            </w:pPr>
            <w:r>
              <w:rPr>
                <w:rFonts w:ascii="Times New Roman" w:hAnsi="Times New Roman"/>
              </w:rPr>
              <w:t>Configuration of the test system</w:t>
            </w:r>
          </w:p>
        </w:tc>
        <w:tc>
          <w:tcPr>
            <w:tcW w:w="4632" w:type="dxa"/>
          </w:tcPr>
          <w:p w14:paraId="7E7FD0AB" w14:textId="77777777" w:rsidR="003D1BDE" w:rsidRDefault="003D1BDE" w:rsidP="003D1BDE">
            <w:pPr>
              <w:rPr>
                <w:rFonts w:ascii="Times New Roman" w:hAnsi="Times New Roman"/>
              </w:rPr>
            </w:pPr>
            <w:del w:id="539" w:author="Alimchandani, Mahesh" w:date="2016-01-14T10:35:00Z">
              <w:r w:rsidDel="000F1EA0">
                <w:rPr>
                  <w:rFonts w:ascii="Times New Roman" w:hAnsi="Times New Roman"/>
                </w:rPr>
                <w:delText>E</w:delText>
              </w:r>
            </w:del>
            <w:ins w:id="540" w:author="Alimchandani, Mahesh" w:date="2016-01-14T10:35:00Z">
              <w:r w:rsidR="000F1EA0">
                <w:rPr>
                  <w:rFonts w:ascii="Times New Roman" w:hAnsi="Times New Roman"/>
                </w:rPr>
                <w:t>e</w:t>
              </w:r>
            </w:ins>
            <w:r>
              <w:rPr>
                <w:rFonts w:ascii="Times New Roman" w:hAnsi="Times New Roman"/>
              </w:rPr>
              <w:t>.g. ship-shore communications link  or other components</w:t>
            </w:r>
          </w:p>
        </w:tc>
      </w:tr>
      <w:tr w:rsidR="003D1BDE" w:rsidRPr="00315DA2" w14:paraId="06A4EC44" w14:textId="77777777" w:rsidTr="002C38C0">
        <w:trPr>
          <w:trHeight w:val="336"/>
        </w:trPr>
        <w:tc>
          <w:tcPr>
            <w:tcW w:w="425" w:type="dxa"/>
          </w:tcPr>
          <w:p w14:paraId="124A57CC" w14:textId="77777777" w:rsidR="003D1BDE" w:rsidRDefault="00716C09" w:rsidP="003D1BDE">
            <w:pPr>
              <w:rPr>
                <w:rFonts w:ascii="Times New Roman" w:hAnsi="Times New Roman"/>
              </w:rPr>
            </w:pPr>
            <w:r>
              <w:rPr>
                <w:rFonts w:ascii="Times New Roman" w:hAnsi="Times New Roman"/>
              </w:rPr>
              <w:t>5</w:t>
            </w:r>
          </w:p>
        </w:tc>
        <w:tc>
          <w:tcPr>
            <w:tcW w:w="3685" w:type="dxa"/>
          </w:tcPr>
          <w:p w14:paraId="4916E7B4" w14:textId="77777777" w:rsidR="003D1BDE" w:rsidRDefault="003D1BDE" w:rsidP="003D1BDE">
            <w:pPr>
              <w:rPr>
                <w:rFonts w:ascii="Times New Roman" w:hAnsi="Times New Roman"/>
              </w:rPr>
            </w:pPr>
            <w:r>
              <w:rPr>
                <w:rFonts w:ascii="Times New Roman" w:hAnsi="Times New Roman"/>
              </w:rPr>
              <w:t>Participants</w:t>
            </w:r>
          </w:p>
        </w:tc>
        <w:tc>
          <w:tcPr>
            <w:tcW w:w="4632" w:type="dxa"/>
          </w:tcPr>
          <w:p w14:paraId="0EC3BFE2" w14:textId="77777777" w:rsidR="003D1BDE" w:rsidRDefault="003D1BDE" w:rsidP="003D1BDE">
            <w:pPr>
              <w:rPr>
                <w:rFonts w:ascii="Times New Roman" w:hAnsi="Times New Roman"/>
              </w:rPr>
            </w:pPr>
            <w:r>
              <w:rPr>
                <w:rFonts w:ascii="Times New Roman" w:hAnsi="Times New Roman" w:hint="eastAsia"/>
              </w:rPr>
              <w:t xml:space="preserve">Information </w:t>
            </w:r>
            <w:r>
              <w:rPr>
                <w:rFonts w:ascii="Times New Roman" w:hAnsi="Times New Roman"/>
              </w:rPr>
              <w:t xml:space="preserve">(including qualifications) </w:t>
            </w:r>
            <w:r>
              <w:rPr>
                <w:rFonts w:ascii="Times New Roman" w:hAnsi="Times New Roman" w:hint="eastAsia"/>
              </w:rPr>
              <w:t>on the person</w:t>
            </w:r>
            <w:r>
              <w:rPr>
                <w:rFonts w:ascii="Times New Roman" w:hAnsi="Times New Roman"/>
              </w:rPr>
              <w:t>(s)</w:t>
            </w:r>
            <w:r>
              <w:rPr>
                <w:rFonts w:ascii="Times New Roman" w:hAnsi="Times New Roman" w:hint="eastAsia"/>
              </w:rPr>
              <w:t xml:space="preserve"> </w:t>
            </w:r>
            <w:r>
              <w:rPr>
                <w:rFonts w:ascii="Times New Roman" w:hAnsi="Times New Roman"/>
              </w:rPr>
              <w:t>involved in the test/s.</w:t>
            </w:r>
          </w:p>
        </w:tc>
      </w:tr>
      <w:tr w:rsidR="003D1BDE" w:rsidRPr="00315DA2" w14:paraId="482A3334" w14:textId="77777777" w:rsidTr="002C38C0">
        <w:trPr>
          <w:trHeight w:val="336"/>
        </w:trPr>
        <w:tc>
          <w:tcPr>
            <w:tcW w:w="425" w:type="dxa"/>
          </w:tcPr>
          <w:p w14:paraId="000891CC" w14:textId="77777777" w:rsidR="003D1BDE" w:rsidRDefault="00716C09" w:rsidP="003D1BDE">
            <w:pPr>
              <w:rPr>
                <w:rFonts w:ascii="Times New Roman" w:hAnsi="Times New Roman"/>
              </w:rPr>
            </w:pPr>
            <w:r>
              <w:rPr>
                <w:rFonts w:ascii="Times New Roman" w:hAnsi="Times New Roman"/>
              </w:rPr>
              <w:t>6</w:t>
            </w:r>
          </w:p>
        </w:tc>
        <w:tc>
          <w:tcPr>
            <w:tcW w:w="3685" w:type="dxa"/>
          </w:tcPr>
          <w:p w14:paraId="63CDEF36" w14:textId="77777777" w:rsidR="003D1BDE" w:rsidRDefault="003D1BDE" w:rsidP="003D1BDE">
            <w:pPr>
              <w:rPr>
                <w:rFonts w:ascii="Times New Roman" w:hAnsi="Times New Roman"/>
              </w:rPr>
            </w:pPr>
            <w:r>
              <w:rPr>
                <w:rFonts w:ascii="Times New Roman" w:hAnsi="Times New Roman"/>
              </w:rPr>
              <w:t>Scenario</w:t>
            </w:r>
          </w:p>
        </w:tc>
        <w:tc>
          <w:tcPr>
            <w:tcW w:w="4632" w:type="dxa"/>
          </w:tcPr>
          <w:p w14:paraId="6E5EDBFC" w14:textId="77777777" w:rsidR="003D1BDE" w:rsidRDefault="003D1BDE" w:rsidP="003D1BDE">
            <w:pPr>
              <w:rPr>
                <w:rFonts w:ascii="Times New Roman" w:hAnsi="Times New Roman"/>
              </w:rPr>
            </w:pPr>
            <w:r>
              <w:rPr>
                <w:rFonts w:ascii="Times New Roman" w:hAnsi="Times New Roman" w:hint="eastAsia"/>
              </w:rPr>
              <w:t>A</w:t>
            </w:r>
            <w:r>
              <w:rPr>
                <w:rFonts w:ascii="Times New Roman" w:hAnsi="Times New Roman"/>
              </w:rPr>
              <w:t xml:space="preserve"> designed</w:t>
            </w:r>
            <w:r>
              <w:rPr>
                <w:rFonts w:ascii="Times New Roman" w:hAnsi="Times New Roman" w:hint="eastAsia"/>
              </w:rPr>
              <w:t xml:space="preserve"> </w:t>
            </w:r>
            <w:r>
              <w:rPr>
                <w:rFonts w:ascii="Times New Roman" w:hAnsi="Times New Roman"/>
              </w:rPr>
              <w:t>set o</w:t>
            </w:r>
            <w:r>
              <w:rPr>
                <w:rFonts w:ascii="Times New Roman" w:hAnsi="Times New Roman" w:hint="eastAsia"/>
              </w:rPr>
              <w:t xml:space="preserve">f interactions </w:t>
            </w:r>
            <w:r>
              <w:rPr>
                <w:rFonts w:ascii="Times New Roman" w:hAnsi="Times New Roman"/>
              </w:rPr>
              <w:t xml:space="preserve">between </w:t>
            </w:r>
            <w:r>
              <w:rPr>
                <w:rFonts w:ascii="Times New Roman" w:hAnsi="Times New Roman" w:hint="eastAsia"/>
              </w:rPr>
              <w:t>test</w:t>
            </w:r>
            <w:r>
              <w:rPr>
                <w:rFonts w:ascii="Times New Roman" w:hAnsi="Times New Roman"/>
              </w:rPr>
              <w:t xml:space="preserve"> system </w:t>
            </w:r>
            <w:r>
              <w:rPr>
                <w:rFonts w:ascii="Times New Roman" w:hAnsi="Times New Roman" w:hint="eastAsia"/>
              </w:rPr>
              <w:t>compone</w:t>
            </w:r>
            <w:r>
              <w:rPr>
                <w:rFonts w:ascii="Times New Roman" w:hAnsi="Times New Roman"/>
              </w:rPr>
              <w:t>n</w:t>
            </w:r>
            <w:r>
              <w:rPr>
                <w:rFonts w:ascii="Times New Roman" w:hAnsi="Times New Roman" w:hint="eastAsia"/>
              </w:rPr>
              <w:t>ts</w:t>
            </w:r>
          </w:p>
        </w:tc>
      </w:tr>
      <w:tr w:rsidR="003D1BDE" w:rsidRPr="00315DA2" w14:paraId="6A438F81" w14:textId="77777777" w:rsidTr="002C38C0">
        <w:trPr>
          <w:trHeight w:val="336"/>
        </w:trPr>
        <w:tc>
          <w:tcPr>
            <w:tcW w:w="425" w:type="dxa"/>
          </w:tcPr>
          <w:p w14:paraId="15FB3805" w14:textId="77777777" w:rsidR="003D1BDE" w:rsidRDefault="00716C09" w:rsidP="003D1BDE">
            <w:pPr>
              <w:rPr>
                <w:rFonts w:ascii="Times New Roman" w:hAnsi="Times New Roman"/>
              </w:rPr>
            </w:pPr>
            <w:r>
              <w:rPr>
                <w:rFonts w:ascii="Times New Roman" w:hAnsi="Times New Roman"/>
              </w:rPr>
              <w:t>7</w:t>
            </w:r>
          </w:p>
        </w:tc>
        <w:tc>
          <w:tcPr>
            <w:tcW w:w="3685" w:type="dxa"/>
          </w:tcPr>
          <w:p w14:paraId="61A0E165" w14:textId="77777777" w:rsidR="003D1BDE" w:rsidRDefault="003D1BDE" w:rsidP="003D1BDE">
            <w:pPr>
              <w:rPr>
                <w:rFonts w:ascii="Times New Roman" w:hAnsi="Times New Roman"/>
              </w:rPr>
            </w:pPr>
            <w:r>
              <w:rPr>
                <w:rFonts w:ascii="Times New Roman" w:hAnsi="Times New Roman"/>
              </w:rPr>
              <w:t>Measurement</w:t>
            </w:r>
          </w:p>
        </w:tc>
        <w:tc>
          <w:tcPr>
            <w:tcW w:w="4632" w:type="dxa"/>
          </w:tcPr>
          <w:p w14:paraId="73F3C7C4" w14:textId="77777777" w:rsidR="003D1BDE" w:rsidRDefault="003D1BDE" w:rsidP="005262F8">
            <w:pPr>
              <w:rPr>
                <w:rFonts w:ascii="Times New Roman" w:hAnsi="Times New Roman"/>
              </w:rPr>
            </w:pPr>
            <w:r>
              <w:rPr>
                <w:rFonts w:ascii="Times New Roman" w:hAnsi="Times New Roman" w:hint="eastAsia"/>
              </w:rPr>
              <w:t xml:space="preserve">A set of properties </w:t>
            </w:r>
            <w:r w:rsidR="00716C09">
              <w:rPr>
                <w:rFonts w:ascii="Times New Roman" w:hAnsi="Times New Roman"/>
              </w:rPr>
              <w:t xml:space="preserve">to be </w:t>
            </w:r>
            <w:r>
              <w:rPr>
                <w:rFonts w:ascii="Times New Roman" w:hAnsi="Times New Roman" w:hint="eastAsia"/>
              </w:rPr>
              <w:t xml:space="preserve">measured </w:t>
            </w:r>
            <w:r>
              <w:rPr>
                <w:rFonts w:ascii="Times New Roman" w:hAnsi="Times New Roman"/>
              </w:rPr>
              <w:t xml:space="preserve">and </w:t>
            </w:r>
            <w:r w:rsidR="005262F8">
              <w:rPr>
                <w:rFonts w:ascii="Times New Roman" w:hAnsi="Times New Roman"/>
              </w:rPr>
              <w:t xml:space="preserve">method </w:t>
            </w:r>
            <w:r>
              <w:rPr>
                <w:rFonts w:ascii="Times New Roman" w:hAnsi="Times New Roman"/>
              </w:rPr>
              <w:t>of measurement</w:t>
            </w:r>
          </w:p>
        </w:tc>
      </w:tr>
      <w:tr w:rsidR="003D1BDE" w:rsidRPr="00315DA2" w:rsidDel="000F1EA0" w14:paraId="10944023" w14:textId="77777777" w:rsidTr="002C38C0">
        <w:trPr>
          <w:trHeight w:val="336"/>
          <w:del w:id="541" w:author="Alimchandani, Mahesh" w:date="2016-01-14T10:35:00Z"/>
        </w:trPr>
        <w:tc>
          <w:tcPr>
            <w:tcW w:w="425" w:type="dxa"/>
          </w:tcPr>
          <w:p w14:paraId="3CE537E2" w14:textId="77777777" w:rsidR="003D1BDE" w:rsidDel="000F1EA0" w:rsidRDefault="003D1BDE" w:rsidP="003D1BDE">
            <w:pPr>
              <w:rPr>
                <w:del w:id="542" w:author="Alimchandani, Mahesh" w:date="2016-01-14T10:35:00Z"/>
                <w:rFonts w:ascii="Times New Roman" w:hAnsi="Times New Roman"/>
              </w:rPr>
            </w:pPr>
          </w:p>
        </w:tc>
        <w:tc>
          <w:tcPr>
            <w:tcW w:w="3685" w:type="dxa"/>
          </w:tcPr>
          <w:p w14:paraId="409DA1C8" w14:textId="77777777" w:rsidR="003D1BDE" w:rsidRPr="00315DA2" w:rsidDel="000F1EA0" w:rsidRDefault="003D1BDE" w:rsidP="008D5201">
            <w:pPr>
              <w:rPr>
                <w:del w:id="543" w:author="Alimchandani, Mahesh" w:date="2016-01-14T10:35:00Z"/>
                <w:rFonts w:ascii="Times New Roman" w:hAnsi="Times New Roman"/>
              </w:rPr>
            </w:pPr>
          </w:p>
        </w:tc>
        <w:tc>
          <w:tcPr>
            <w:tcW w:w="4632" w:type="dxa"/>
          </w:tcPr>
          <w:p w14:paraId="7A5456D6" w14:textId="77777777" w:rsidR="003D1BDE" w:rsidRPr="00315DA2" w:rsidDel="000F1EA0" w:rsidRDefault="003D1BDE" w:rsidP="005262F8">
            <w:pPr>
              <w:rPr>
                <w:del w:id="544" w:author="Alimchandani, Mahesh" w:date="2016-01-14T10:35:00Z"/>
                <w:rFonts w:ascii="Times New Roman" w:hAnsi="Times New Roman"/>
              </w:rPr>
            </w:pPr>
          </w:p>
        </w:tc>
      </w:tr>
    </w:tbl>
    <w:p w14:paraId="226D43E0" w14:textId="77777777" w:rsidR="009D149F" w:rsidRDefault="002C38C0" w:rsidP="009D149F">
      <w:pPr>
        <w:pStyle w:val="BodyText"/>
      </w:pPr>
      <w:r>
        <w:br w:type="textWrapping" w:clear="all"/>
      </w:r>
    </w:p>
    <w:p w14:paraId="54D1B4F3" w14:textId="77777777" w:rsidR="009D149F" w:rsidRDefault="009C48B3" w:rsidP="00641A4B">
      <w:pPr>
        <w:pStyle w:val="AnnexHeading2"/>
        <w:numPr>
          <w:ilvl w:val="1"/>
          <w:numId w:val="34"/>
        </w:numPr>
      </w:pPr>
      <w:ins w:id="545" w:author="Alimchandani, Mahesh" w:date="2016-01-14T10:50:00Z">
        <w:r>
          <w:t>An example of a t</w:t>
        </w:r>
      </w:ins>
      <w:del w:id="546" w:author="Alimchandani, Mahesh" w:date="2016-01-14T10:50:00Z">
        <w:r w:rsidR="009D149F" w:rsidDel="009C48B3">
          <w:delText>T</w:delText>
        </w:r>
      </w:del>
      <w:r w:rsidR="009D149F">
        <w:t>est case description</w:t>
      </w:r>
    </w:p>
    <w:p w14:paraId="0C17C08C" w14:textId="77777777" w:rsidR="00C2749B" w:rsidRPr="00C2749B" w:rsidRDefault="00C2749B" w:rsidP="00C2749B">
      <w:pPr>
        <w:pStyle w:val="BodyText"/>
      </w:pPr>
      <w:r>
        <w:t xml:space="preserve">Additionally for test cases, </w:t>
      </w:r>
      <w:del w:id="547" w:author="Alimchandani, Mahesh" w:date="2016-01-14T10:50:00Z">
        <w:r w:rsidR="00716C09" w:rsidDel="009C48B3">
          <w:delText xml:space="preserve">as </w:delText>
        </w:r>
      </w:del>
      <w:ins w:id="548" w:author="Alimchandani, Mahesh" w:date="2016-01-14T10:50:00Z">
        <w:r w:rsidR="009C48B3">
          <w:t xml:space="preserve">being </w:t>
        </w:r>
      </w:ins>
      <w:r w:rsidR="00716C09">
        <w:t>a sub-set of test, the following should be considered</w:t>
      </w:r>
      <w:r>
        <w:t>:</w:t>
      </w:r>
    </w:p>
    <w:tbl>
      <w:tblPr>
        <w:tblStyle w:val="TableGrid"/>
        <w:tblW w:w="0" w:type="auto"/>
        <w:tblInd w:w="534" w:type="dxa"/>
        <w:tblLook w:val="04A0" w:firstRow="1" w:lastRow="0" w:firstColumn="1" w:lastColumn="0" w:noHBand="0" w:noVBand="1"/>
      </w:tblPr>
      <w:tblGrid>
        <w:gridCol w:w="461"/>
        <w:gridCol w:w="3436"/>
        <w:gridCol w:w="4881"/>
      </w:tblGrid>
      <w:tr w:rsidR="009D149F" w:rsidRPr="00315DA2" w14:paraId="57DAE37B" w14:textId="77777777" w:rsidTr="008D5201">
        <w:trPr>
          <w:trHeight w:val="336"/>
        </w:trPr>
        <w:tc>
          <w:tcPr>
            <w:tcW w:w="461" w:type="dxa"/>
            <w:shd w:val="clear" w:color="auto" w:fill="EEECE1" w:themeFill="background2"/>
          </w:tcPr>
          <w:p w14:paraId="06426E6A" w14:textId="77777777" w:rsidR="009D149F" w:rsidRPr="001942D4" w:rsidRDefault="009D149F" w:rsidP="00117DC5">
            <w:pPr>
              <w:jc w:val="center"/>
              <w:rPr>
                <w:rFonts w:ascii="Times New Roman" w:hAnsi="Times New Roman"/>
                <w:b/>
              </w:rPr>
            </w:pPr>
            <w:r>
              <w:rPr>
                <w:rFonts w:ascii="Times New Roman" w:hAnsi="Times New Roman"/>
                <w:b/>
              </w:rPr>
              <w:t>ID</w:t>
            </w:r>
          </w:p>
        </w:tc>
        <w:tc>
          <w:tcPr>
            <w:tcW w:w="3436" w:type="dxa"/>
            <w:shd w:val="clear" w:color="auto" w:fill="EEECE1" w:themeFill="background2"/>
          </w:tcPr>
          <w:p w14:paraId="3D928AC9" w14:textId="77777777" w:rsidR="009D149F" w:rsidRPr="001942D4" w:rsidRDefault="009D149F" w:rsidP="00117DC5">
            <w:pPr>
              <w:jc w:val="center"/>
              <w:rPr>
                <w:rFonts w:ascii="Times New Roman" w:hAnsi="Times New Roman"/>
                <w:b/>
              </w:rPr>
            </w:pPr>
            <w:r w:rsidRPr="001942D4">
              <w:rPr>
                <w:rFonts w:ascii="Times New Roman" w:hAnsi="Times New Roman" w:hint="eastAsia"/>
                <w:b/>
              </w:rPr>
              <w:t>Item</w:t>
            </w:r>
          </w:p>
        </w:tc>
        <w:tc>
          <w:tcPr>
            <w:tcW w:w="4881" w:type="dxa"/>
            <w:shd w:val="clear" w:color="auto" w:fill="EEECE1" w:themeFill="background2"/>
          </w:tcPr>
          <w:p w14:paraId="39E3164A" w14:textId="77777777" w:rsidR="009D149F" w:rsidRPr="001942D4" w:rsidRDefault="009D149F" w:rsidP="00117DC5">
            <w:pPr>
              <w:jc w:val="center"/>
              <w:rPr>
                <w:rFonts w:ascii="Times New Roman" w:hAnsi="Times New Roman"/>
                <w:b/>
              </w:rPr>
            </w:pPr>
            <w:r w:rsidRPr="001942D4">
              <w:rPr>
                <w:rFonts w:ascii="Times New Roman" w:hAnsi="Times New Roman" w:hint="eastAsia"/>
                <w:b/>
              </w:rPr>
              <w:t>Description</w:t>
            </w:r>
          </w:p>
        </w:tc>
      </w:tr>
      <w:tr w:rsidR="009D149F" w:rsidRPr="00315DA2" w14:paraId="197F7163" w14:textId="77777777" w:rsidTr="008D5201">
        <w:trPr>
          <w:trHeight w:val="336"/>
        </w:trPr>
        <w:tc>
          <w:tcPr>
            <w:tcW w:w="461" w:type="dxa"/>
          </w:tcPr>
          <w:p w14:paraId="0355D448" w14:textId="77777777" w:rsidR="009D149F" w:rsidRDefault="009D149F" w:rsidP="00117DC5">
            <w:pPr>
              <w:rPr>
                <w:rFonts w:ascii="Times New Roman" w:hAnsi="Times New Roman"/>
              </w:rPr>
            </w:pPr>
            <w:r>
              <w:rPr>
                <w:rFonts w:ascii="Times New Roman" w:hAnsi="Times New Roman"/>
              </w:rPr>
              <w:t>1</w:t>
            </w:r>
          </w:p>
        </w:tc>
        <w:tc>
          <w:tcPr>
            <w:tcW w:w="3436" w:type="dxa"/>
          </w:tcPr>
          <w:p w14:paraId="0EBD8588" w14:textId="77777777" w:rsidR="009D149F" w:rsidRDefault="009D149F" w:rsidP="00117DC5">
            <w:pPr>
              <w:rPr>
                <w:rFonts w:ascii="Times New Roman" w:hAnsi="Times New Roman"/>
              </w:rPr>
            </w:pPr>
            <w:r>
              <w:rPr>
                <w:rFonts w:ascii="Times New Roman" w:hAnsi="Times New Roman"/>
              </w:rPr>
              <w:t>Test case ID</w:t>
            </w:r>
          </w:p>
        </w:tc>
        <w:tc>
          <w:tcPr>
            <w:tcW w:w="4881" w:type="dxa"/>
          </w:tcPr>
          <w:p w14:paraId="17B86ECD" w14:textId="77777777" w:rsidR="009D149F" w:rsidRDefault="009D149F" w:rsidP="00117DC5">
            <w:pPr>
              <w:rPr>
                <w:rFonts w:ascii="Times New Roman" w:hAnsi="Times New Roman"/>
              </w:rPr>
            </w:pPr>
            <w:r>
              <w:rPr>
                <w:rFonts w:ascii="Times New Roman" w:hAnsi="Times New Roman" w:hint="eastAsia"/>
              </w:rPr>
              <w:t>A</w:t>
            </w:r>
            <w:r>
              <w:rPr>
                <w:rFonts w:ascii="Times New Roman" w:hAnsi="Times New Roman"/>
              </w:rPr>
              <w:t>n arbitrary</w:t>
            </w:r>
            <w:r>
              <w:rPr>
                <w:rFonts w:ascii="Times New Roman" w:hAnsi="Times New Roman" w:hint="eastAsia"/>
              </w:rPr>
              <w:t xml:space="preserve"> unique identifier for </w:t>
            </w:r>
            <w:r w:rsidR="008D5201">
              <w:rPr>
                <w:rFonts w:ascii="Times New Roman" w:hAnsi="Times New Roman"/>
              </w:rPr>
              <w:t xml:space="preserve">the </w:t>
            </w:r>
            <w:r w:rsidR="008D5201">
              <w:rPr>
                <w:rFonts w:ascii="Times New Roman" w:hAnsi="Times New Roman" w:hint="eastAsia"/>
              </w:rPr>
              <w:t>test case</w:t>
            </w:r>
          </w:p>
        </w:tc>
      </w:tr>
      <w:tr w:rsidR="009D149F" w:rsidRPr="00315DA2" w14:paraId="07095940" w14:textId="77777777" w:rsidTr="008D5201">
        <w:trPr>
          <w:trHeight w:val="336"/>
        </w:trPr>
        <w:tc>
          <w:tcPr>
            <w:tcW w:w="461" w:type="dxa"/>
          </w:tcPr>
          <w:p w14:paraId="492D9E4F" w14:textId="77777777" w:rsidR="009D149F" w:rsidRDefault="009D149F" w:rsidP="00117DC5">
            <w:pPr>
              <w:rPr>
                <w:rFonts w:ascii="Times New Roman" w:hAnsi="Times New Roman"/>
              </w:rPr>
            </w:pPr>
            <w:r>
              <w:rPr>
                <w:rFonts w:ascii="Times New Roman" w:hAnsi="Times New Roman"/>
              </w:rPr>
              <w:t>2</w:t>
            </w:r>
          </w:p>
        </w:tc>
        <w:tc>
          <w:tcPr>
            <w:tcW w:w="3436" w:type="dxa"/>
          </w:tcPr>
          <w:p w14:paraId="761F1124" w14:textId="77777777" w:rsidR="009D149F" w:rsidRDefault="008D5201" w:rsidP="008D5201">
            <w:pPr>
              <w:rPr>
                <w:rFonts w:ascii="Times New Roman" w:hAnsi="Times New Roman"/>
              </w:rPr>
            </w:pPr>
            <w:r>
              <w:rPr>
                <w:rFonts w:ascii="Times New Roman" w:hAnsi="Times New Roman"/>
              </w:rPr>
              <w:t>D</w:t>
            </w:r>
            <w:r w:rsidR="009D149F">
              <w:rPr>
                <w:rFonts w:ascii="Times New Roman" w:hAnsi="Times New Roman"/>
              </w:rPr>
              <w:t>ate and time</w:t>
            </w:r>
          </w:p>
        </w:tc>
        <w:tc>
          <w:tcPr>
            <w:tcW w:w="4881" w:type="dxa"/>
          </w:tcPr>
          <w:p w14:paraId="20E1871E" w14:textId="77777777" w:rsidR="009D149F" w:rsidRDefault="008D5201" w:rsidP="008D5201">
            <w:pPr>
              <w:rPr>
                <w:rFonts w:ascii="Times New Roman" w:hAnsi="Times New Roman"/>
              </w:rPr>
            </w:pPr>
            <w:r>
              <w:rPr>
                <w:rFonts w:ascii="Times New Roman" w:hAnsi="Times New Roman"/>
              </w:rPr>
              <w:t>for the test case</w:t>
            </w:r>
          </w:p>
        </w:tc>
      </w:tr>
      <w:tr w:rsidR="009D149F" w:rsidRPr="00315DA2" w14:paraId="1449FF58" w14:textId="77777777" w:rsidTr="008D5201">
        <w:trPr>
          <w:trHeight w:val="336"/>
        </w:trPr>
        <w:tc>
          <w:tcPr>
            <w:tcW w:w="461" w:type="dxa"/>
          </w:tcPr>
          <w:p w14:paraId="0CB1AD71" w14:textId="77777777" w:rsidR="009D149F" w:rsidRDefault="009D149F" w:rsidP="00117DC5">
            <w:pPr>
              <w:rPr>
                <w:rFonts w:ascii="Times New Roman" w:hAnsi="Times New Roman"/>
              </w:rPr>
            </w:pPr>
            <w:r>
              <w:rPr>
                <w:rFonts w:ascii="Times New Roman" w:hAnsi="Times New Roman"/>
              </w:rPr>
              <w:t>3</w:t>
            </w:r>
          </w:p>
        </w:tc>
        <w:tc>
          <w:tcPr>
            <w:tcW w:w="3436" w:type="dxa"/>
          </w:tcPr>
          <w:p w14:paraId="17577C94" w14:textId="77777777" w:rsidR="009D149F" w:rsidRDefault="008D5201" w:rsidP="008D5201">
            <w:pPr>
              <w:rPr>
                <w:rFonts w:ascii="Times New Roman" w:hAnsi="Times New Roman"/>
              </w:rPr>
            </w:pPr>
            <w:r>
              <w:rPr>
                <w:rFonts w:ascii="Times New Roman" w:hAnsi="Times New Roman"/>
              </w:rPr>
              <w:t xml:space="preserve">Environmental conditions  </w:t>
            </w:r>
          </w:p>
        </w:tc>
        <w:tc>
          <w:tcPr>
            <w:tcW w:w="4881" w:type="dxa"/>
          </w:tcPr>
          <w:p w14:paraId="1252F9E8" w14:textId="77777777" w:rsidR="009D149F" w:rsidRDefault="008D5201" w:rsidP="00716C09">
            <w:pPr>
              <w:rPr>
                <w:rFonts w:ascii="Times New Roman" w:hAnsi="Times New Roman"/>
              </w:rPr>
            </w:pPr>
            <w:r>
              <w:rPr>
                <w:rFonts w:ascii="Times New Roman" w:hAnsi="Times New Roman"/>
              </w:rPr>
              <w:t xml:space="preserve">Environmental condition prevailing at the time </w:t>
            </w:r>
          </w:p>
        </w:tc>
      </w:tr>
      <w:tr w:rsidR="008D5201" w:rsidRPr="00315DA2" w14:paraId="04042A77" w14:textId="77777777" w:rsidTr="008D5201">
        <w:trPr>
          <w:trHeight w:val="336"/>
        </w:trPr>
        <w:tc>
          <w:tcPr>
            <w:tcW w:w="461" w:type="dxa"/>
          </w:tcPr>
          <w:p w14:paraId="75D58013" w14:textId="77777777" w:rsidR="008D5201" w:rsidRDefault="008D5201" w:rsidP="00117DC5">
            <w:pPr>
              <w:rPr>
                <w:rFonts w:ascii="Times New Roman" w:hAnsi="Times New Roman"/>
              </w:rPr>
            </w:pPr>
            <w:r>
              <w:rPr>
                <w:rFonts w:ascii="Times New Roman" w:hAnsi="Times New Roman"/>
              </w:rPr>
              <w:t>4</w:t>
            </w:r>
          </w:p>
        </w:tc>
        <w:tc>
          <w:tcPr>
            <w:tcW w:w="3436" w:type="dxa"/>
          </w:tcPr>
          <w:p w14:paraId="1A9F4015" w14:textId="77777777" w:rsidR="008D5201" w:rsidRDefault="008D5201" w:rsidP="00117DC5">
            <w:pPr>
              <w:rPr>
                <w:rFonts w:ascii="Times New Roman" w:hAnsi="Times New Roman"/>
              </w:rPr>
            </w:pPr>
            <w:r>
              <w:rPr>
                <w:rFonts w:ascii="Times New Roman" w:hAnsi="Times New Roman"/>
              </w:rPr>
              <w:t>Participants</w:t>
            </w:r>
          </w:p>
        </w:tc>
        <w:tc>
          <w:tcPr>
            <w:tcW w:w="4881" w:type="dxa"/>
          </w:tcPr>
          <w:p w14:paraId="6A6A1DBF" w14:textId="77777777" w:rsidR="008D5201" w:rsidRDefault="008D5201" w:rsidP="00716C09">
            <w:pPr>
              <w:rPr>
                <w:rFonts w:ascii="Times New Roman" w:hAnsi="Times New Roman"/>
              </w:rPr>
            </w:pPr>
            <w:r>
              <w:rPr>
                <w:rFonts w:ascii="Times New Roman" w:hAnsi="Times New Roman"/>
              </w:rPr>
              <w:t>Qualific</w:t>
            </w:r>
            <w:r w:rsidR="00716C09">
              <w:rPr>
                <w:rFonts w:ascii="Times New Roman" w:hAnsi="Times New Roman"/>
              </w:rPr>
              <w:t xml:space="preserve">ations </w:t>
            </w:r>
            <w:r>
              <w:rPr>
                <w:rFonts w:ascii="Times New Roman" w:hAnsi="Times New Roman"/>
              </w:rPr>
              <w:t>of the person</w:t>
            </w:r>
            <w:r w:rsidR="00716C09">
              <w:rPr>
                <w:rFonts w:ascii="Times New Roman" w:hAnsi="Times New Roman"/>
              </w:rPr>
              <w:t>/s</w:t>
            </w:r>
            <w:r>
              <w:rPr>
                <w:rFonts w:ascii="Times New Roman" w:hAnsi="Times New Roman"/>
              </w:rPr>
              <w:t xml:space="preserve"> involved in test case</w:t>
            </w:r>
          </w:p>
        </w:tc>
      </w:tr>
      <w:tr w:rsidR="00716C09" w:rsidRPr="00315DA2" w14:paraId="40233B33" w14:textId="77777777" w:rsidTr="008D5201">
        <w:trPr>
          <w:trHeight w:val="336"/>
        </w:trPr>
        <w:tc>
          <w:tcPr>
            <w:tcW w:w="461" w:type="dxa"/>
          </w:tcPr>
          <w:p w14:paraId="2EDDD74C" w14:textId="77777777" w:rsidR="00716C09" w:rsidRDefault="00716C09" w:rsidP="00716C09">
            <w:pPr>
              <w:rPr>
                <w:rFonts w:ascii="Times New Roman" w:hAnsi="Times New Roman"/>
              </w:rPr>
            </w:pPr>
            <w:r>
              <w:rPr>
                <w:rFonts w:ascii="Times New Roman" w:hAnsi="Times New Roman"/>
              </w:rPr>
              <w:t>5</w:t>
            </w:r>
          </w:p>
        </w:tc>
        <w:tc>
          <w:tcPr>
            <w:tcW w:w="3436" w:type="dxa"/>
          </w:tcPr>
          <w:p w14:paraId="0F993DB4" w14:textId="77777777" w:rsidR="00716C09" w:rsidRPr="00315DA2" w:rsidRDefault="00716C09" w:rsidP="00716C09">
            <w:pPr>
              <w:rPr>
                <w:rFonts w:ascii="Times New Roman" w:hAnsi="Times New Roman"/>
              </w:rPr>
            </w:pPr>
            <w:r>
              <w:rPr>
                <w:rFonts w:ascii="Times New Roman" w:hAnsi="Times New Roman"/>
              </w:rPr>
              <w:t>Test record</w:t>
            </w:r>
          </w:p>
        </w:tc>
        <w:tc>
          <w:tcPr>
            <w:tcW w:w="4881" w:type="dxa"/>
          </w:tcPr>
          <w:p w14:paraId="04E0D39F" w14:textId="77777777" w:rsidR="00716C09" w:rsidRPr="00315DA2" w:rsidRDefault="00716C09" w:rsidP="00716C09">
            <w:pPr>
              <w:rPr>
                <w:rFonts w:ascii="Times New Roman" w:hAnsi="Times New Roman"/>
              </w:rPr>
            </w:pPr>
            <w:r>
              <w:rPr>
                <w:rFonts w:ascii="Times New Roman" w:hAnsi="Times New Roman" w:hint="eastAsia"/>
              </w:rPr>
              <w:t xml:space="preserve">Raw records </w:t>
            </w:r>
            <w:r>
              <w:rPr>
                <w:rFonts w:ascii="Times New Roman" w:hAnsi="Times New Roman"/>
              </w:rPr>
              <w:t>to be collected</w:t>
            </w:r>
            <w:r>
              <w:rPr>
                <w:rFonts w:ascii="Times New Roman" w:hAnsi="Times New Roman" w:hint="eastAsia"/>
              </w:rPr>
              <w:t xml:space="preserve"> </w:t>
            </w:r>
            <w:r>
              <w:rPr>
                <w:rFonts w:ascii="Times New Roman" w:hAnsi="Times New Roman"/>
              </w:rPr>
              <w:t>during the test run, for example ship tracks or other values measured using special equipment</w:t>
            </w:r>
          </w:p>
        </w:tc>
      </w:tr>
    </w:tbl>
    <w:p w14:paraId="22A2F576" w14:textId="77777777" w:rsidR="00EC3557" w:rsidRPr="00EC3557" w:rsidRDefault="00EC3557" w:rsidP="00EC3557"/>
    <w:p w14:paraId="60AF72DA" w14:textId="77777777" w:rsidR="00EC3557" w:rsidRDefault="00EC3557" w:rsidP="00EC3557"/>
    <w:p w14:paraId="45D5FDDF" w14:textId="77777777" w:rsidR="00EC3557" w:rsidRDefault="00EC3557">
      <w:r>
        <w:br w:type="page"/>
      </w:r>
    </w:p>
    <w:p w14:paraId="3D792456" w14:textId="77777777" w:rsidR="00EC3557" w:rsidRPr="00EC3557" w:rsidRDefault="00EC3557" w:rsidP="00EC3557"/>
    <w:p w14:paraId="6B73C64A" w14:textId="77777777" w:rsidR="00390A4F" w:rsidRDefault="00196F8E" w:rsidP="00E51AFA">
      <w:pPr>
        <w:pStyle w:val="Annex"/>
      </w:pPr>
      <w:bookmarkStart w:id="549" w:name="_Toc440525411"/>
      <w:bookmarkStart w:id="550" w:name="_Toc440533164"/>
      <w:r>
        <w:t>REPORTING TEMPLATE</w:t>
      </w:r>
      <w:bookmarkEnd w:id="549"/>
      <w:bookmarkEnd w:id="550"/>
    </w:p>
    <w:p w14:paraId="538AF6EC" w14:textId="77777777" w:rsidR="00F51000" w:rsidRDefault="002A62A5" w:rsidP="00F51000">
      <w:pPr>
        <w:pStyle w:val="BodyText"/>
        <w:rPr>
          <w:rFonts w:cs="Arial"/>
          <w:szCs w:val="22"/>
        </w:rPr>
      </w:pPr>
      <w:r w:rsidRPr="002A62A5">
        <w:rPr>
          <w:rFonts w:cs="Arial"/>
          <w:szCs w:val="22"/>
        </w:rPr>
        <w:t xml:space="preserve">The purpose of this reporting template is to serve as a harmonised framework for reporting results from e-Navigation testbeds. </w:t>
      </w:r>
      <w:r w:rsidR="006531F8">
        <w:rPr>
          <w:rFonts w:cs="Arial"/>
          <w:szCs w:val="22"/>
        </w:rPr>
        <w:t xml:space="preserve"> </w:t>
      </w:r>
      <w:r w:rsidR="00CF48AF">
        <w:rPr>
          <w:rFonts w:cs="Arial"/>
          <w:szCs w:val="22"/>
        </w:rPr>
        <w:t>In order to assist with the reporting of testbed results and to ensure these are valuable to the e-Navigation development community, i</w:t>
      </w:r>
      <w:r w:rsidRPr="002A62A5">
        <w:rPr>
          <w:rFonts w:cs="Arial"/>
          <w:szCs w:val="22"/>
        </w:rPr>
        <w:t>t is advis</w:t>
      </w:r>
      <w:r w:rsidR="00CF48AF">
        <w:rPr>
          <w:rFonts w:cs="Arial"/>
          <w:szCs w:val="22"/>
        </w:rPr>
        <w:t xml:space="preserve">able </w:t>
      </w:r>
      <w:r w:rsidRPr="002A62A5">
        <w:rPr>
          <w:rFonts w:cs="Arial"/>
          <w:szCs w:val="22"/>
        </w:rPr>
        <w:t xml:space="preserve">that </w:t>
      </w:r>
      <w:r w:rsidR="00505A70">
        <w:rPr>
          <w:rFonts w:cs="Arial"/>
          <w:szCs w:val="22"/>
        </w:rPr>
        <w:t>all</w:t>
      </w:r>
      <w:r w:rsidRPr="002A62A5">
        <w:rPr>
          <w:rFonts w:cs="Arial"/>
          <w:szCs w:val="22"/>
        </w:rPr>
        <w:t xml:space="preserve"> headings are </w:t>
      </w:r>
      <w:r w:rsidR="007D4947">
        <w:rPr>
          <w:rFonts w:cs="Arial"/>
          <w:szCs w:val="22"/>
        </w:rPr>
        <w:t xml:space="preserve">completed - </w:t>
      </w:r>
      <w:r w:rsidR="00CF48AF">
        <w:rPr>
          <w:rFonts w:cs="Arial"/>
          <w:szCs w:val="22"/>
        </w:rPr>
        <w:t xml:space="preserve">even those </w:t>
      </w:r>
      <w:r w:rsidR="00505A70">
        <w:rPr>
          <w:rFonts w:cs="Arial"/>
          <w:szCs w:val="22"/>
        </w:rPr>
        <w:t xml:space="preserve">for which there is </w:t>
      </w:r>
      <w:r w:rsidR="00CF48AF">
        <w:rPr>
          <w:rFonts w:cs="Arial"/>
          <w:szCs w:val="22"/>
        </w:rPr>
        <w:t>no information.</w:t>
      </w:r>
    </w:p>
    <w:p w14:paraId="152FA742" w14:textId="77777777" w:rsidR="003B21DF" w:rsidRPr="002A62A5" w:rsidRDefault="00F51000" w:rsidP="002A62A5">
      <w:pPr>
        <w:pStyle w:val="BodyText"/>
        <w:rPr>
          <w:rFonts w:cs="Arial"/>
          <w:szCs w:val="22"/>
        </w:rPr>
      </w:pPr>
      <w:r>
        <w:rPr>
          <w:rFonts w:cs="Arial"/>
          <w:szCs w:val="22"/>
        </w:rPr>
        <w:t>T</w:t>
      </w:r>
      <w:r w:rsidRPr="002A62A5">
        <w:rPr>
          <w:rFonts w:cs="Arial"/>
          <w:szCs w:val="22"/>
        </w:rPr>
        <w:t xml:space="preserve">estbed </w:t>
      </w:r>
      <w:r>
        <w:rPr>
          <w:rFonts w:cs="Arial"/>
          <w:szCs w:val="22"/>
        </w:rPr>
        <w:t>information will assist</w:t>
      </w:r>
      <w:r w:rsidRPr="002A62A5">
        <w:rPr>
          <w:rFonts w:cs="Arial"/>
          <w:szCs w:val="22"/>
        </w:rPr>
        <w:t xml:space="preserve"> other </w:t>
      </w:r>
      <w:r>
        <w:rPr>
          <w:rFonts w:cs="Arial"/>
          <w:szCs w:val="22"/>
        </w:rPr>
        <w:t>organizations</w:t>
      </w:r>
      <w:r w:rsidRPr="002A62A5">
        <w:rPr>
          <w:rFonts w:cs="Arial"/>
          <w:szCs w:val="22"/>
        </w:rPr>
        <w:t xml:space="preserve"> </w:t>
      </w:r>
      <w:r>
        <w:rPr>
          <w:rFonts w:cs="Arial"/>
          <w:szCs w:val="22"/>
        </w:rPr>
        <w:t xml:space="preserve">to learn more about the solution being tested. </w:t>
      </w:r>
      <w:r w:rsidR="007D4947">
        <w:rPr>
          <w:rFonts w:cs="Arial"/>
          <w:szCs w:val="22"/>
        </w:rPr>
        <w:t xml:space="preserve"> </w:t>
      </w:r>
      <w:r>
        <w:rPr>
          <w:rFonts w:cs="Arial"/>
          <w:szCs w:val="22"/>
        </w:rPr>
        <w:t xml:space="preserve">It may also </w:t>
      </w:r>
      <w:r w:rsidR="005E37B7">
        <w:rPr>
          <w:rFonts w:cs="Arial"/>
          <w:szCs w:val="22"/>
        </w:rPr>
        <w:t>offer other ideas</w:t>
      </w:r>
      <w:r>
        <w:rPr>
          <w:rFonts w:cs="Arial"/>
          <w:szCs w:val="22"/>
        </w:rPr>
        <w:t xml:space="preserve"> to expand and further develop the solution.</w:t>
      </w:r>
    </w:p>
    <w:p w14:paraId="60305B8D" w14:textId="77777777" w:rsidR="00DE2960" w:rsidRDefault="00DE2960" w:rsidP="0090333E">
      <w:pPr>
        <w:rPr>
          <w:rFonts w:cs="Arial"/>
          <w:b/>
          <w:szCs w:val="22"/>
        </w:rPr>
      </w:pPr>
    </w:p>
    <w:p w14:paraId="3A35227D" w14:textId="77777777" w:rsidR="005E37B7" w:rsidRDefault="005E37B7" w:rsidP="0090333E">
      <w:pPr>
        <w:rPr>
          <w:rFonts w:cs="Arial"/>
          <w:b/>
          <w:szCs w:val="22"/>
        </w:rPr>
      </w:pPr>
      <w:r>
        <w:rPr>
          <w:rFonts w:cs="Arial"/>
          <w:b/>
          <w:szCs w:val="22"/>
        </w:rPr>
        <w:t>Content</w:t>
      </w:r>
      <w:r w:rsidR="007D4947">
        <w:rPr>
          <w:rFonts w:cs="Arial"/>
          <w:b/>
          <w:szCs w:val="22"/>
        </w:rPr>
        <w:t>s</w:t>
      </w:r>
      <w:r>
        <w:rPr>
          <w:rFonts w:cs="Arial"/>
          <w:b/>
          <w:szCs w:val="22"/>
        </w:rPr>
        <w:t xml:space="preserve"> of the reporting template</w:t>
      </w:r>
    </w:p>
    <w:p w14:paraId="2378EF54" w14:textId="77777777" w:rsidR="005E37B7" w:rsidRDefault="005E37B7" w:rsidP="0090333E">
      <w:pPr>
        <w:rPr>
          <w:rFonts w:cs="Arial"/>
          <w:b/>
          <w:szCs w:val="22"/>
        </w:rPr>
      </w:pPr>
    </w:p>
    <w:p w14:paraId="71821BCA" w14:textId="77777777" w:rsidR="0090333E" w:rsidRPr="00B5027B" w:rsidRDefault="005E37B7" w:rsidP="00641A4B">
      <w:pPr>
        <w:pStyle w:val="ListParagraph"/>
        <w:numPr>
          <w:ilvl w:val="0"/>
          <w:numId w:val="23"/>
        </w:numPr>
        <w:rPr>
          <w:rFonts w:cs="Arial"/>
          <w:b/>
          <w:szCs w:val="22"/>
        </w:rPr>
      </w:pPr>
      <w:r w:rsidRPr="00B5027B">
        <w:rPr>
          <w:rFonts w:cs="Arial"/>
          <w:b/>
          <w:szCs w:val="22"/>
        </w:rPr>
        <w:t>General Information</w:t>
      </w:r>
    </w:p>
    <w:p w14:paraId="27711004" w14:textId="77777777" w:rsidR="0090333E" w:rsidRPr="0090333E" w:rsidRDefault="007D4947" w:rsidP="0090333E">
      <w:pPr>
        <w:pStyle w:val="ListParagraph"/>
        <w:numPr>
          <w:ilvl w:val="0"/>
          <w:numId w:val="19"/>
        </w:numPr>
        <w:rPr>
          <w:rFonts w:cs="Arial"/>
          <w:szCs w:val="22"/>
        </w:rPr>
      </w:pPr>
      <w:r>
        <w:rPr>
          <w:rFonts w:cs="Arial"/>
          <w:szCs w:val="22"/>
        </w:rPr>
        <w:t>Name of testbed</w:t>
      </w:r>
    </w:p>
    <w:p w14:paraId="37803834" w14:textId="77777777" w:rsidR="0090333E" w:rsidRDefault="0090333E" w:rsidP="0090333E">
      <w:pPr>
        <w:pStyle w:val="ListParagraph"/>
        <w:numPr>
          <w:ilvl w:val="0"/>
          <w:numId w:val="19"/>
        </w:numPr>
        <w:rPr>
          <w:rFonts w:cs="Arial"/>
          <w:szCs w:val="22"/>
        </w:rPr>
      </w:pPr>
      <w:r w:rsidRPr="0090333E">
        <w:rPr>
          <w:rFonts w:cs="Arial"/>
          <w:szCs w:val="22"/>
        </w:rPr>
        <w:t>Location of testbed</w:t>
      </w:r>
    </w:p>
    <w:p w14:paraId="4CF8F90F" w14:textId="77777777" w:rsidR="005E37B7" w:rsidRPr="005E37B7" w:rsidRDefault="007D4947" w:rsidP="005E37B7">
      <w:pPr>
        <w:pStyle w:val="ListParagraph"/>
        <w:numPr>
          <w:ilvl w:val="0"/>
          <w:numId w:val="19"/>
        </w:numPr>
        <w:rPr>
          <w:rFonts w:cs="Arial"/>
          <w:szCs w:val="22"/>
        </w:rPr>
      </w:pPr>
      <w:r>
        <w:rPr>
          <w:rFonts w:cs="Arial"/>
          <w:szCs w:val="22"/>
        </w:rPr>
        <w:t>Time and duration of testbed</w:t>
      </w:r>
    </w:p>
    <w:p w14:paraId="067789F2" w14:textId="77777777" w:rsidR="0090333E" w:rsidRDefault="0090333E" w:rsidP="0090333E">
      <w:pPr>
        <w:pStyle w:val="ListParagraph"/>
        <w:numPr>
          <w:ilvl w:val="0"/>
          <w:numId w:val="19"/>
        </w:numPr>
        <w:rPr>
          <w:rFonts w:cs="Arial"/>
          <w:szCs w:val="22"/>
        </w:rPr>
      </w:pPr>
      <w:r w:rsidRPr="0090333E">
        <w:rPr>
          <w:rFonts w:cs="Arial"/>
          <w:szCs w:val="22"/>
        </w:rPr>
        <w:t>Contact person(s)</w:t>
      </w:r>
    </w:p>
    <w:p w14:paraId="32F3C60F" w14:textId="77777777" w:rsidR="005E37B7" w:rsidRPr="0090333E" w:rsidRDefault="007D4947" w:rsidP="0090333E">
      <w:pPr>
        <w:pStyle w:val="ListParagraph"/>
        <w:numPr>
          <w:ilvl w:val="0"/>
          <w:numId w:val="19"/>
        </w:numPr>
        <w:rPr>
          <w:rFonts w:cs="Arial"/>
          <w:szCs w:val="22"/>
        </w:rPr>
      </w:pPr>
      <w:r>
        <w:rPr>
          <w:rFonts w:cs="Arial"/>
          <w:szCs w:val="22"/>
        </w:rPr>
        <w:t>Testbed website</w:t>
      </w:r>
    </w:p>
    <w:p w14:paraId="4D01E951" w14:textId="77777777" w:rsidR="0090333E" w:rsidRDefault="0090333E" w:rsidP="0090333E">
      <w:pPr>
        <w:pStyle w:val="ListParagraph"/>
        <w:numPr>
          <w:ilvl w:val="0"/>
          <w:numId w:val="19"/>
        </w:numPr>
        <w:rPr>
          <w:rFonts w:cs="Arial"/>
          <w:szCs w:val="22"/>
        </w:rPr>
      </w:pPr>
      <w:r w:rsidRPr="0090333E">
        <w:rPr>
          <w:rFonts w:cs="Arial"/>
          <w:szCs w:val="22"/>
        </w:rPr>
        <w:t>Organisation(s)</w:t>
      </w:r>
      <w:r w:rsidR="005E37B7">
        <w:rPr>
          <w:rFonts w:cs="Arial"/>
          <w:szCs w:val="22"/>
        </w:rPr>
        <w:t xml:space="preserve"> involved</w:t>
      </w:r>
    </w:p>
    <w:p w14:paraId="5D60A749" w14:textId="77777777" w:rsidR="005E37B7" w:rsidRDefault="007D4947" w:rsidP="0090333E">
      <w:pPr>
        <w:pStyle w:val="ListParagraph"/>
        <w:numPr>
          <w:ilvl w:val="0"/>
          <w:numId w:val="19"/>
        </w:numPr>
        <w:rPr>
          <w:rFonts w:cs="Arial"/>
          <w:szCs w:val="22"/>
        </w:rPr>
      </w:pPr>
      <w:r>
        <w:rPr>
          <w:rFonts w:cs="Arial"/>
          <w:szCs w:val="22"/>
        </w:rPr>
        <w:t>Funding programme and budget</w:t>
      </w:r>
    </w:p>
    <w:p w14:paraId="5FFE73B5" w14:textId="77777777" w:rsidR="000B519E" w:rsidRDefault="000B519E" w:rsidP="000B519E">
      <w:pPr>
        <w:rPr>
          <w:rFonts w:cs="Arial"/>
          <w:szCs w:val="22"/>
        </w:rPr>
      </w:pPr>
    </w:p>
    <w:p w14:paraId="3FA9DEF0" w14:textId="77777777" w:rsidR="006A69B7" w:rsidRPr="00B5027B" w:rsidRDefault="000B519E" w:rsidP="00641A4B">
      <w:pPr>
        <w:pStyle w:val="ListParagraph"/>
        <w:numPr>
          <w:ilvl w:val="0"/>
          <w:numId w:val="23"/>
        </w:numPr>
        <w:rPr>
          <w:rFonts w:cs="Arial"/>
          <w:b/>
          <w:szCs w:val="22"/>
        </w:rPr>
      </w:pPr>
      <w:r w:rsidRPr="00B5027B">
        <w:rPr>
          <w:rFonts w:cs="Arial"/>
          <w:b/>
          <w:szCs w:val="22"/>
        </w:rPr>
        <w:t>Executive summary</w:t>
      </w:r>
    </w:p>
    <w:p w14:paraId="72DA8483" w14:textId="77777777" w:rsidR="006531F8" w:rsidRDefault="006531F8" w:rsidP="0090333E">
      <w:pPr>
        <w:rPr>
          <w:rFonts w:cs="Arial"/>
          <w:b/>
          <w:szCs w:val="22"/>
        </w:rPr>
      </w:pPr>
    </w:p>
    <w:p w14:paraId="441A81F0" w14:textId="77777777" w:rsidR="006531F8" w:rsidRDefault="006531F8" w:rsidP="0090333E">
      <w:pPr>
        <w:rPr>
          <w:rFonts w:cs="Arial"/>
          <w:b/>
          <w:szCs w:val="22"/>
        </w:rPr>
      </w:pPr>
    </w:p>
    <w:p w14:paraId="47F7A0D7" w14:textId="77777777" w:rsidR="0090333E" w:rsidRPr="00B5027B" w:rsidRDefault="0081455D" w:rsidP="00641A4B">
      <w:pPr>
        <w:pStyle w:val="ListParagraph"/>
        <w:numPr>
          <w:ilvl w:val="0"/>
          <w:numId w:val="23"/>
        </w:numPr>
        <w:rPr>
          <w:rFonts w:cs="Arial"/>
          <w:b/>
          <w:szCs w:val="22"/>
        </w:rPr>
      </w:pPr>
      <w:r>
        <w:rPr>
          <w:rFonts w:cs="Arial"/>
          <w:b/>
          <w:szCs w:val="22"/>
        </w:rPr>
        <w:t>Testbed Information</w:t>
      </w:r>
    </w:p>
    <w:p w14:paraId="01E22AFB" w14:textId="77777777" w:rsidR="006531F8" w:rsidRDefault="006531F8" w:rsidP="0090333E">
      <w:pPr>
        <w:rPr>
          <w:rFonts w:cs="Arial"/>
          <w:b/>
          <w:szCs w:val="22"/>
        </w:rPr>
      </w:pPr>
    </w:p>
    <w:p w14:paraId="5C978E9D" w14:textId="77777777" w:rsidR="00A86118" w:rsidRPr="006531F8" w:rsidRDefault="00A86118" w:rsidP="006531F8">
      <w:pPr>
        <w:pStyle w:val="ListParagraph"/>
        <w:numPr>
          <w:ilvl w:val="0"/>
          <w:numId w:val="20"/>
        </w:numPr>
        <w:rPr>
          <w:rFonts w:cs="Arial"/>
          <w:szCs w:val="22"/>
        </w:rPr>
      </w:pPr>
      <w:r w:rsidRPr="006531F8">
        <w:rPr>
          <w:rFonts w:cs="Arial"/>
          <w:szCs w:val="22"/>
        </w:rPr>
        <w:t>The type of user group/s involved in the test</w:t>
      </w:r>
    </w:p>
    <w:p w14:paraId="3D46F60E" w14:textId="77777777" w:rsidR="00A66980" w:rsidRDefault="00A66980" w:rsidP="006531F8">
      <w:pPr>
        <w:pStyle w:val="ListParagraph"/>
        <w:numPr>
          <w:ilvl w:val="1"/>
          <w:numId w:val="20"/>
        </w:numPr>
        <w:rPr>
          <w:rFonts w:cs="Arial"/>
          <w:i/>
          <w:szCs w:val="22"/>
        </w:rPr>
      </w:pPr>
      <w:r>
        <w:rPr>
          <w:rFonts w:cs="Arial"/>
          <w:i/>
          <w:szCs w:val="22"/>
        </w:rPr>
        <w:t>Shipboard users</w:t>
      </w:r>
    </w:p>
    <w:p w14:paraId="665A3978" w14:textId="77777777" w:rsidR="00A66980" w:rsidRDefault="00A66980" w:rsidP="006531F8">
      <w:pPr>
        <w:pStyle w:val="ListParagraph"/>
        <w:numPr>
          <w:ilvl w:val="1"/>
          <w:numId w:val="20"/>
        </w:numPr>
        <w:rPr>
          <w:rFonts w:cs="Arial"/>
          <w:i/>
          <w:szCs w:val="22"/>
        </w:rPr>
      </w:pPr>
      <w:r>
        <w:rPr>
          <w:rFonts w:cs="Arial"/>
          <w:i/>
          <w:szCs w:val="22"/>
        </w:rPr>
        <w:t>S</w:t>
      </w:r>
      <w:r w:rsidR="00A86118" w:rsidRPr="006531F8">
        <w:rPr>
          <w:rFonts w:cs="Arial"/>
          <w:i/>
          <w:szCs w:val="22"/>
        </w:rPr>
        <w:t xml:space="preserve">hore-based users </w:t>
      </w:r>
    </w:p>
    <w:p w14:paraId="2E5BAE40" w14:textId="77777777" w:rsidR="00A86118" w:rsidRDefault="00A86118" w:rsidP="006531F8">
      <w:pPr>
        <w:pStyle w:val="ListParagraph"/>
        <w:numPr>
          <w:ilvl w:val="1"/>
          <w:numId w:val="20"/>
        </w:numPr>
        <w:rPr>
          <w:rFonts w:cs="Arial"/>
          <w:i/>
          <w:szCs w:val="22"/>
        </w:rPr>
      </w:pPr>
      <w:r w:rsidRPr="006531F8">
        <w:rPr>
          <w:rFonts w:cs="Arial"/>
          <w:i/>
          <w:szCs w:val="22"/>
        </w:rPr>
        <w:t>SAR users</w:t>
      </w:r>
    </w:p>
    <w:p w14:paraId="0E38982F" w14:textId="77777777" w:rsidR="007D4947" w:rsidRPr="006531F8" w:rsidRDefault="007D4947" w:rsidP="007D4947">
      <w:pPr>
        <w:pStyle w:val="ListParagraph"/>
        <w:ind w:left="1440"/>
        <w:rPr>
          <w:rFonts w:cs="Arial"/>
          <w:i/>
          <w:szCs w:val="22"/>
        </w:rPr>
      </w:pPr>
    </w:p>
    <w:p w14:paraId="2C32E8C4" w14:textId="77777777" w:rsidR="00451C07" w:rsidRPr="0090333E" w:rsidRDefault="00451C07" w:rsidP="00451C07">
      <w:pPr>
        <w:pStyle w:val="ListParagraph"/>
        <w:numPr>
          <w:ilvl w:val="0"/>
          <w:numId w:val="20"/>
        </w:numPr>
        <w:rPr>
          <w:rFonts w:cs="Arial"/>
          <w:szCs w:val="22"/>
        </w:rPr>
      </w:pPr>
      <w:r w:rsidRPr="0090333E">
        <w:rPr>
          <w:rFonts w:cs="Arial"/>
          <w:szCs w:val="22"/>
        </w:rPr>
        <w:t>Details of e-navigation gap</w:t>
      </w:r>
      <w:r w:rsidR="000B519E">
        <w:rPr>
          <w:rFonts w:cs="Arial"/>
          <w:szCs w:val="22"/>
        </w:rPr>
        <w:t>/</w:t>
      </w:r>
      <w:r w:rsidR="00134950">
        <w:rPr>
          <w:rFonts w:cs="Arial"/>
          <w:szCs w:val="22"/>
        </w:rPr>
        <w:t>s</w:t>
      </w:r>
      <w:r w:rsidRPr="0090333E">
        <w:rPr>
          <w:rFonts w:cs="Arial"/>
          <w:szCs w:val="22"/>
        </w:rPr>
        <w:t xml:space="preserve"> considered </w:t>
      </w:r>
      <w:r w:rsidR="00D23D75">
        <w:rPr>
          <w:rFonts w:cs="Arial"/>
          <w:szCs w:val="22"/>
        </w:rPr>
        <w:t>for</w:t>
      </w:r>
      <w:r w:rsidR="00D23D75" w:rsidRPr="0090333E">
        <w:rPr>
          <w:rFonts w:cs="Arial"/>
          <w:szCs w:val="22"/>
        </w:rPr>
        <w:t xml:space="preserve"> </w:t>
      </w:r>
      <w:r w:rsidRPr="0090333E">
        <w:rPr>
          <w:rFonts w:cs="Arial"/>
          <w:szCs w:val="22"/>
        </w:rPr>
        <w:t>the test</w:t>
      </w:r>
      <w:r w:rsidR="007D4947">
        <w:rPr>
          <w:rFonts w:cs="Arial"/>
          <w:szCs w:val="22"/>
        </w:rPr>
        <w:t>bed (</w:t>
      </w:r>
      <w:r w:rsidR="007D4947" w:rsidRPr="007D4947">
        <w:rPr>
          <w:rFonts w:cs="Arial"/>
          <w:i/>
          <w:szCs w:val="22"/>
        </w:rPr>
        <w:t>s</w:t>
      </w:r>
      <w:r w:rsidR="00D23D75" w:rsidRPr="007D4947">
        <w:rPr>
          <w:rFonts w:cs="Arial"/>
          <w:i/>
          <w:szCs w:val="22"/>
        </w:rPr>
        <w:t>ome examples are given below. For a complete list, please refer to</w:t>
      </w:r>
      <w:r w:rsidR="007D4947" w:rsidRPr="007D4947">
        <w:rPr>
          <w:rFonts w:cs="Arial"/>
          <w:i/>
          <w:szCs w:val="22"/>
        </w:rPr>
        <w:t xml:space="preserve"> </w:t>
      </w:r>
      <w:r w:rsidR="007D4947">
        <w:rPr>
          <w:rFonts w:cs="Arial"/>
          <w:i/>
          <w:szCs w:val="22"/>
        </w:rPr>
        <w:t xml:space="preserve">the </w:t>
      </w:r>
      <w:r w:rsidR="007D4947" w:rsidRPr="007D4947">
        <w:rPr>
          <w:rFonts w:cs="Arial"/>
          <w:i/>
          <w:szCs w:val="22"/>
        </w:rPr>
        <w:t xml:space="preserve">IMO MSC 91 </w:t>
      </w:r>
      <w:r w:rsidR="00D23D75" w:rsidRPr="007D4947">
        <w:rPr>
          <w:rFonts w:cs="Arial"/>
          <w:i/>
          <w:szCs w:val="22"/>
        </w:rPr>
        <w:t>report</w:t>
      </w:r>
      <w:r w:rsidR="007D4947">
        <w:rPr>
          <w:rFonts w:cs="Arial"/>
          <w:szCs w:val="22"/>
        </w:rPr>
        <w:t>)</w:t>
      </w:r>
      <w:r w:rsidR="00134950">
        <w:rPr>
          <w:rFonts w:cs="Arial"/>
          <w:szCs w:val="22"/>
        </w:rPr>
        <w:t>:</w:t>
      </w:r>
    </w:p>
    <w:p w14:paraId="381868B1" w14:textId="77777777" w:rsidR="00451C07" w:rsidRPr="0090333E" w:rsidRDefault="00134950" w:rsidP="00451C07">
      <w:pPr>
        <w:pStyle w:val="ListParagraph"/>
        <w:numPr>
          <w:ilvl w:val="1"/>
          <w:numId w:val="20"/>
        </w:numPr>
        <w:rPr>
          <w:rFonts w:cs="Arial"/>
          <w:szCs w:val="22"/>
        </w:rPr>
      </w:pPr>
      <w:r>
        <w:rPr>
          <w:rFonts w:cs="Arial"/>
          <w:i/>
          <w:szCs w:val="22"/>
        </w:rPr>
        <w:t>I</w:t>
      </w:r>
      <w:r w:rsidR="00451C07" w:rsidRPr="0090333E">
        <w:rPr>
          <w:rFonts w:cs="Arial"/>
          <w:i/>
          <w:szCs w:val="22"/>
        </w:rPr>
        <w:t>nformation/data management</w:t>
      </w:r>
    </w:p>
    <w:p w14:paraId="1B751EB4" w14:textId="77777777" w:rsidR="00451C07" w:rsidRPr="0090333E" w:rsidRDefault="00134950" w:rsidP="00451C07">
      <w:pPr>
        <w:pStyle w:val="ListParagraph"/>
        <w:numPr>
          <w:ilvl w:val="1"/>
          <w:numId w:val="20"/>
        </w:numPr>
        <w:rPr>
          <w:rFonts w:cs="Arial"/>
          <w:szCs w:val="22"/>
        </w:rPr>
      </w:pPr>
      <w:r>
        <w:rPr>
          <w:rFonts w:cs="Arial"/>
          <w:i/>
          <w:szCs w:val="22"/>
        </w:rPr>
        <w:t>E</w:t>
      </w:r>
      <w:r w:rsidR="00451C07" w:rsidRPr="0090333E">
        <w:rPr>
          <w:rFonts w:cs="Arial"/>
          <w:i/>
          <w:szCs w:val="22"/>
        </w:rPr>
        <w:t>ffective and robust voice communication and data transfer</w:t>
      </w:r>
    </w:p>
    <w:p w14:paraId="77278F0B" w14:textId="77777777" w:rsidR="00451C07" w:rsidRPr="0090333E" w:rsidRDefault="000B519E" w:rsidP="00451C07">
      <w:pPr>
        <w:pStyle w:val="ListParagraph"/>
        <w:numPr>
          <w:ilvl w:val="1"/>
          <w:numId w:val="20"/>
        </w:numPr>
        <w:rPr>
          <w:rFonts w:cs="Arial"/>
          <w:szCs w:val="22"/>
        </w:rPr>
      </w:pPr>
      <w:r>
        <w:rPr>
          <w:rFonts w:cs="Arial"/>
          <w:i/>
          <w:szCs w:val="22"/>
        </w:rPr>
        <w:t>Systems and equipment</w:t>
      </w:r>
    </w:p>
    <w:p w14:paraId="43A786EA" w14:textId="77777777" w:rsidR="00451C07" w:rsidRPr="0090333E" w:rsidRDefault="000B519E" w:rsidP="00451C07">
      <w:pPr>
        <w:pStyle w:val="ListParagraph"/>
        <w:numPr>
          <w:ilvl w:val="1"/>
          <w:numId w:val="20"/>
        </w:numPr>
        <w:rPr>
          <w:rFonts w:cs="Arial"/>
          <w:szCs w:val="22"/>
        </w:rPr>
      </w:pPr>
      <w:r>
        <w:rPr>
          <w:rFonts w:cs="Arial"/>
          <w:i/>
          <w:szCs w:val="22"/>
        </w:rPr>
        <w:t>Ship reporting</w:t>
      </w:r>
    </w:p>
    <w:p w14:paraId="0CEFAAD5" w14:textId="77777777" w:rsidR="00451C07" w:rsidRPr="0090333E" w:rsidRDefault="00134950" w:rsidP="00451C07">
      <w:pPr>
        <w:pStyle w:val="ListParagraph"/>
        <w:numPr>
          <w:ilvl w:val="1"/>
          <w:numId w:val="20"/>
        </w:numPr>
        <w:rPr>
          <w:rFonts w:cs="Arial"/>
          <w:szCs w:val="22"/>
        </w:rPr>
      </w:pPr>
      <w:r>
        <w:rPr>
          <w:rFonts w:cs="Arial"/>
          <w:i/>
          <w:szCs w:val="22"/>
        </w:rPr>
        <w:t>Traffic monitoring; and/or</w:t>
      </w:r>
    </w:p>
    <w:p w14:paraId="61796F77" w14:textId="77777777" w:rsidR="006A69B7" w:rsidRDefault="00134950" w:rsidP="006A69B7">
      <w:pPr>
        <w:pStyle w:val="ListParagraph"/>
        <w:numPr>
          <w:ilvl w:val="1"/>
          <w:numId w:val="20"/>
        </w:numPr>
        <w:rPr>
          <w:rFonts w:cs="Arial"/>
          <w:i/>
          <w:szCs w:val="22"/>
        </w:rPr>
      </w:pPr>
      <w:r>
        <w:rPr>
          <w:rFonts w:cs="Arial"/>
          <w:i/>
          <w:szCs w:val="22"/>
        </w:rPr>
        <w:t>T</w:t>
      </w:r>
      <w:r w:rsidR="00451C07" w:rsidRPr="0090333E">
        <w:rPr>
          <w:rFonts w:cs="Arial"/>
          <w:i/>
          <w:szCs w:val="22"/>
        </w:rPr>
        <w:t>raining and familiarization</w:t>
      </w:r>
      <w:r w:rsidR="006A69B7" w:rsidRPr="006A69B7">
        <w:rPr>
          <w:rFonts w:cs="Arial"/>
          <w:i/>
          <w:szCs w:val="22"/>
        </w:rPr>
        <w:t xml:space="preserve"> </w:t>
      </w:r>
    </w:p>
    <w:p w14:paraId="0AB60A04" w14:textId="77777777" w:rsidR="007D4947" w:rsidRPr="006A69B7" w:rsidRDefault="007D4947" w:rsidP="007D4947">
      <w:pPr>
        <w:pStyle w:val="ListParagraph"/>
        <w:ind w:left="1440"/>
        <w:rPr>
          <w:rFonts w:cs="Arial"/>
          <w:i/>
          <w:szCs w:val="22"/>
        </w:rPr>
      </w:pPr>
    </w:p>
    <w:p w14:paraId="04AAF082" w14:textId="77777777" w:rsidR="00134950" w:rsidRPr="0090333E" w:rsidRDefault="00134950" w:rsidP="00134950">
      <w:pPr>
        <w:pStyle w:val="ListParagraph"/>
        <w:numPr>
          <w:ilvl w:val="0"/>
          <w:numId w:val="20"/>
        </w:numPr>
        <w:rPr>
          <w:rFonts w:cs="Arial"/>
          <w:szCs w:val="22"/>
        </w:rPr>
      </w:pPr>
      <w:r w:rsidRPr="0090333E">
        <w:rPr>
          <w:rFonts w:cs="Arial"/>
          <w:szCs w:val="22"/>
        </w:rPr>
        <w:t>The category of e-navigation gap</w:t>
      </w:r>
      <w:r w:rsidR="000B519E">
        <w:rPr>
          <w:rFonts w:cs="Arial"/>
          <w:szCs w:val="22"/>
        </w:rPr>
        <w:t>/</w:t>
      </w:r>
      <w:r>
        <w:rPr>
          <w:rFonts w:cs="Arial"/>
          <w:szCs w:val="22"/>
        </w:rPr>
        <w:t>s</w:t>
      </w:r>
      <w:r w:rsidRPr="0090333E">
        <w:rPr>
          <w:rFonts w:cs="Arial"/>
          <w:szCs w:val="22"/>
        </w:rPr>
        <w:t xml:space="preserve"> considered in the test</w:t>
      </w:r>
      <w:r w:rsidR="00D23D75">
        <w:rPr>
          <w:rFonts w:cs="Arial"/>
          <w:szCs w:val="22"/>
        </w:rPr>
        <w:t>bed</w:t>
      </w:r>
    </w:p>
    <w:p w14:paraId="2CD94F6B" w14:textId="77777777" w:rsidR="00134950" w:rsidRPr="0090333E" w:rsidRDefault="00134950" w:rsidP="00134950">
      <w:pPr>
        <w:pStyle w:val="ListParagraph"/>
        <w:numPr>
          <w:ilvl w:val="1"/>
          <w:numId w:val="20"/>
        </w:numPr>
        <w:rPr>
          <w:rFonts w:cs="Arial"/>
          <w:szCs w:val="22"/>
        </w:rPr>
      </w:pPr>
      <w:r w:rsidRPr="0090333E">
        <w:rPr>
          <w:rFonts w:cs="Arial"/>
          <w:i/>
          <w:szCs w:val="22"/>
        </w:rPr>
        <w:t>Tech</w:t>
      </w:r>
      <w:r w:rsidR="000B519E">
        <w:rPr>
          <w:rFonts w:cs="Arial"/>
          <w:i/>
          <w:szCs w:val="22"/>
        </w:rPr>
        <w:t>nical</w:t>
      </w:r>
    </w:p>
    <w:p w14:paraId="27C88B72" w14:textId="77777777" w:rsidR="00134950" w:rsidRPr="0090333E" w:rsidRDefault="000B519E" w:rsidP="00134950">
      <w:pPr>
        <w:pStyle w:val="ListParagraph"/>
        <w:numPr>
          <w:ilvl w:val="1"/>
          <w:numId w:val="20"/>
        </w:numPr>
        <w:rPr>
          <w:rFonts w:cs="Arial"/>
          <w:szCs w:val="22"/>
        </w:rPr>
      </w:pPr>
      <w:r>
        <w:rPr>
          <w:rFonts w:cs="Arial"/>
          <w:i/>
          <w:szCs w:val="22"/>
        </w:rPr>
        <w:t>Regulatory</w:t>
      </w:r>
    </w:p>
    <w:p w14:paraId="539A6A81" w14:textId="77777777" w:rsidR="00134950" w:rsidRPr="0090333E" w:rsidRDefault="00134950" w:rsidP="00134950">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65F4CBC0" w14:textId="77777777" w:rsidR="00BD2E5A" w:rsidRPr="007D4947" w:rsidRDefault="00134950"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7B396C5F" w14:textId="77777777" w:rsidR="007D4947" w:rsidRPr="00BD2E5A" w:rsidRDefault="007D4947" w:rsidP="007D4947">
      <w:pPr>
        <w:pStyle w:val="ListParagraph"/>
        <w:ind w:left="1440"/>
        <w:rPr>
          <w:rFonts w:cs="Arial"/>
          <w:szCs w:val="22"/>
        </w:rPr>
      </w:pPr>
    </w:p>
    <w:p w14:paraId="64FF80BB" w14:textId="77777777" w:rsidR="007D4947" w:rsidRPr="007D4947" w:rsidRDefault="00134950" w:rsidP="007D4947">
      <w:pPr>
        <w:pStyle w:val="ListParagraph"/>
        <w:numPr>
          <w:ilvl w:val="0"/>
          <w:numId w:val="20"/>
        </w:numPr>
        <w:rPr>
          <w:rFonts w:cs="Arial"/>
          <w:i/>
          <w:szCs w:val="22"/>
        </w:rPr>
      </w:pPr>
      <w:r w:rsidRPr="00D23D75">
        <w:rPr>
          <w:rFonts w:cs="Arial"/>
          <w:szCs w:val="22"/>
        </w:rPr>
        <w:t>Details of e-navigation solution</w:t>
      </w:r>
      <w:r w:rsidR="000B519E" w:rsidRPr="00D23D75">
        <w:rPr>
          <w:rFonts w:cs="Arial"/>
          <w:szCs w:val="22"/>
        </w:rPr>
        <w:t>/</w:t>
      </w:r>
      <w:r w:rsidRPr="00D23D75">
        <w:rPr>
          <w:rFonts w:cs="Arial"/>
          <w:szCs w:val="22"/>
        </w:rPr>
        <w:t>s considered in the test</w:t>
      </w:r>
      <w:r w:rsidR="00D23D75" w:rsidRPr="00D23D75">
        <w:rPr>
          <w:rFonts w:cs="Arial"/>
          <w:szCs w:val="22"/>
        </w:rPr>
        <w:t>bed</w:t>
      </w:r>
      <w:r w:rsidR="007D4947">
        <w:rPr>
          <w:rFonts w:cs="Arial"/>
          <w:szCs w:val="22"/>
        </w:rPr>
        <w:t xml:space="preserve"> (</w:t>
      </w:r>
      <w:r w:rsidR="00D23D75" w:rsidRPr="007D4947">
        <w:rPr>
          <w:rFonts w:cs="Arial"/>
          <w:i/>
          <w:szCs w:val="22"/>
        </w:rPr>
        <w:t xml:space="preserve">solutions </w:t>
      </w:r>
      <w:r w:rsidR="003872BC" w:rsidRPr="007D4947">
        <w:rPr>
          <w:rFonts w:cs="Arial"/>
          <w:i/>
          <w:szCs w:val="22"/>
        </w:rPr>
        <w:t>p</w:t>
      </w:r>
      <w:r w:rsidR="003872BC">
        <w:rPr>
          <w:rFonts w:cs="Arial"/>
          <w:i/>
          <w:szCs w:val="22"/>
        </w:rPr>
        <w:t>rioritis</w:t>
      </w:r>
      <w:r w:rsidR="003872BC" w:rsidRPr="007D4947">
        <w:rPr>
          <w:rFonts w:cs="Arial"/>
          <w:i/>
          <w:szCs w:val="22"/>
        </w:rPr>
        <w:t>ed</w:t>
      </w:r>
      <w:r w:rsidR="003872BC">
        <w:rPr>
          <w:rFonts w:cs="Arial"/>
          <w:i/>
          <w:szCs w:val="22"/>
        </w:rPr>
        <w:t xml:space="preserve"> by IMO</w:t>
      </w:r>
      <w:r w:rsidR="003872BC" w:rsidRPr="007D4947">
        <w:rPr>
          <w:rFonts w:cs="Arial"/>
          <w:i/>
          <w:szCs w:val="22"/>
        </w:rPr>
        <w:t xml:space="preserve"> </w:t>
      </w:r>
      <w:r w:rsidR="00D23D75" w:rsidRPr="007D4947">
        <w:rPr>
          <w:rFonts w:cs="Arial"/>
          <w:i/>
          <w:szCs w:val="22"/>
        </w:rPr>
        <w:t xml:space="preserve">are listed below. </w:t>
      </w:r>
      <w:r w:rsidR="007D4947" w:rsidRPr="007D4947">
        <w:rPr>
          <w:rFonts w:cs="Arial"/>
          <w:i/>
          <w:szCs w:val="22"/>
        </w:rPr>
        <w:t xml:space="preserve"> </w:t>
      </w:r>
      <w:r w:rsidR="00D23D75" w:rsidRPr="007D4947">
        <w:rPr>
          <w:rFonts w:cs="Arial"/>
          <w:i/>
          <w:szCs w:val="22"/>
        </w:rPr>
        <w:t>For a complete list, p</w:t>
      </w:r>
      <w:r w:rsidR="007D4947" w:rsidRPr="007D4947">
        <w:rPr>
          <w:rFonts w:cs="Arial"/>
          <w:i/>
          <w:szCs w:val="22"/>
        </w:rPr>
        <w:t xml:space="preserve">lease refer to the IMO MSC 91 </w:t>
      </w:r>
      <w:r w:rsidR="00084AEF" w:rsidRPr="007D4947">
        <w:rPr>
          <w:rFonts w:cs="Arial"/>
          <w:i/>
          <w:szCs w:val="22"/>
        </w:rPr>
        <w:t>report</w:t>
      </w:r>
      <w:r w:rsidR="007D4947">
        <w:rPr>
          <w:rFonts w:cs="Arial"/>
          <w:szCs w:val="22"/>
        </w:rPr>
        <w:t>)</w:t>
      </w:r>
      <w:r w:rsidR="00D23D75">
        <w:rPr>
          <w:rFonts w:cs="Arial"/>
          <w:szCs w:val="22"/>
        </w:rPr>
        <w:t>:</w:t>
      </w:r>
    </w:p>
    <w:p w14:paraId="38FA6877" w14:textId="77777777" w:rsidR="00134950" w:rsidRPr="00D23D75" w:rsidRDefault="00134950" w:rsidP="007D4947">
      <w:pPr>
        <w:pStyle w:val="ListParagraph"/>
        <w:numPr>
          <w:ilvl w:val="1"/>
          <w:numId w:val="20"/>
        </w:numPr>
        <w:rPr>
          <w:rFonts w:cs="Arial"/>
          <w:i/>
          <w:szCs w:val="22"/>
        </w:rPr>
      </w:pPr>
      <w:r w:rsidRPr="00D23D75">
        <w:rPr>
          <w:rFonts w:cs="Arial"/>
          <w:i/>
          <w:szCs w:val="22"/>
        </w:rPr>
        <w:t>S1: Improved, harmonized a</w:t>
      </w:r>
      <w:r w:rsidR="000B519E" w:rsidRPr="00D23D75">
        <w:rPr>
          <w:rFonts w:cs="Arial"/>
          <w:i/>
          <w:szCs w:val="22"/>
        </w:rPr>
        <w:t>nd user-friendly bridge design</w:t>
      </w:r>
    </w:p>
    <w:p w14:paraId="79867199" w14:textId="77777777" w:rsidR="00134950" w:rsidRPr="0090333E" w:rsidRDefault="00134950" w:rsidP="00134950">
      <w:pPr>
        <w:pStyle w:val="ListParagraph"/>
        <w:numPr>
          <w:ilvl w:val="1"/>
          <w:numId w:val="20"/>
        </w:numPr>
        <w:rPr>
          <w:rFonts w:cs="Arial"/>
          <w:i/>
          <w:szCs w:val="22"/>
        </w:rPr>
      </w:pPr>
      <w:r w:rsidRPr="0090333E">
        <w:rPr>
          <w:rFonts w:cs="Arial"/>
          <w:i/>
          <w:szCs w:val="22"/>
        </w:rPr>
        <w:t>S2: Means for standardized and automated reporting</w:t>
      </w:r>
    </w:p>
    <w:p w14:paraId="35C0E8A7" w14:textId="77777777" w:rsidR="00134950" w:rsidRPr="0090333E" w:rsidRDefault="00134950" w:rsidP="00134950">
      <w:pPr>
        <w:pStyle w:val="ListParagraph"/>
        <w:numPr>
          <w:ilvl w:val="1"/>
          <w:numId w:val="20"/>
        </w:numPr>
        <w:rPr>
          <w:rFonts w:cs="Arial"/>
          <w:i/>
          <w:szCs w:val="22"/>
        </w:rPr>
      </w:pPr>
      <w:r w:rsidRPr="0090333E">
        <w:rPr>
          <w:rFonts w:cs="Arial"/>
          <w:i/>
          <w:szCs w:val="22"/>
        </w:rPr>
        <w:t>S3: Improved reliability, resilience and integrity of bridge equipment and navigation information</w:t>
      </w:r>
    </w:p>
    <w:p w14:paraId="44AA2210" w14:textId="77777777" w:rsidR="00134950" w:rsidRPr="0090333E" w:rsidRDefault="00134950" w:rsidP="00134950">
      <w:pPr>
        <w:pStyle w:val="ListParagraph"/>
        <w:numPr>
          <w:ilvl w:val="1"/>
          <w:numId w:val="20"/>
        </w:numPr>
        <w:rPr>
          <w:rFonts w:cs="Arial"/>
          <w:i/>
          <w:szCs w:val="22"/>
        </w:rPr>
      </w:pPr>
      <w:r w:rsidRPr="0090333E">
        <w:rPr>
          <w:rFonts w:cs="Arial"/>
          <w:i/>
          <w:szCs w:val="22"/>
        </w:rPr>
        <w:t>S4: Integration and presentation of available information in graphical displays received via communication equipment</w:t>
      </w:r>
    </w:p>
    <w:p w14:paraId="4DE9A005" w14:textId="77777777" w:rsidR="00134950" w:rsidRPr="007D4947" w:rsidRDefault="00134950" w:rsidP="00134950">
      <w:pPr>
        <w:pStyle w:val="ListParagraph"/>
        <w:numPr>
          <w:ilvl w:val="1"/>
          <w:numId w:val="20"/>
        </w:numPr>
        <w:rPr>
          <w:rFonts w:cs="Arial"/>
          <w:b/>
          <w:szCs w:val="22"/>
        </w:rPr>
      </w:pPr>
      <w:r w:rsidRPr="0090333E">
        <w:rPr>
          <w:rFonts w:cs="Arial"/>
          <w:i/>
          <w:szCs w:val="22"/>
        </w:rPr>
        <w:lastRenderedPageBreak/>
        <w:t>S9: Improved Communication of VTS Service Portfolio</w:t>
      </w:r>
    </w:p>
    <w:p w14:paraId="16ACC25A" w14:textId="77777777" w:rsidR="007D4947" w:rsidRPr="0090333E" w:rsidRDefault="007D4947" w:rsidP="007D4947">
      <w:pPr>
        <w:pStyle w:val="ListParagraph"/>
        <w:ind w:left="1440"/>
        <w:rPr>
          <w:rFonts w:cs="Arial"/>
          <w:b/>
          <w:szCs w:val="22"/>
        </w:rPr>
      </w:pPr>
    </w:p>
    <w:p w14:paraId="7CA8A4B3" w14:textId="77777777" w:rsidR="00BD2E5A" w:rsidRPr="0090333E" w:rsidRDefault="00BD2E5A" w:rsidP="00BD2E5A">
      <w:pPr>
        <w:pStyle w:val="ListParagraph"/>
        <w:numPr>
          <w:ilvl w:val="0"/>
          <w:numId w:val="20"/>
        </w:numPr>
        <w:rPr>
          <w:rFonts w:cs="Arial"/>
          <w:szCs w:val="22"/>
        </w:rPr>
      </w:pPr>
      <w:r w:rsidRPr="0090333E">
        <w:rPr>
          <w:rFonts w:cs="Arial"/>
          <w:szCs w:val="22"/>
        </w:rPr>
        <w:t>The category of e-navigation solution</w:t>
      </w:r>
      <w:r>
        <w:rPr>
          <w:rFonts w:cs="Arial"/>
          <w:szCs w:val="22"/>
        </w:rPr>
        <w:t>/s</w:t>
      </w:r>
      <w:r w:rsidRPr="0090333E">
        <w:rPr>
          <w:rFonts w:cs="Arial"/>
          <w:szCs w:val="22"/>
        </w:rPr>
        <w:t xml:space="preserve"> considered in the test</w:t>
      </w:r>
      <w:r w:rsidR="007D4947">
        <w:rPr>
          <w:rFonts w:cs="Arial"/>
          <w:szCs w:val="22"/>
        </w:rPr>
        <w:t>bed</w:t>
      </w:r>
    </w:p>
    <w:p w14:paraId="6CC35518" w14:textId="77777777" w:rsidR="00BD2E5A" w:rsidRPr="0090333E" w:rsidRDefault="00BD2E5A" w:rsidP="00BD2E5A">
      <w:pPr>
        <w:pStyle w:val="ListParagraph"/>
        <w:numPr>
          <w:ilvl w:val="1"/>
          <w:numId w:val="20"/>
        </w:numPr>
        <w:rPr>
          <w:rFonts w:cs="Arial"/>
          <w:szCs w:val="22"/>
        </w:rPr>
      </w:pPr>
      <w:r w:rsidRPr="0090333E">
        <w:rPr>
          <w:rFonts w:cs="Arial"/>
          <w:i/>
          <w:szCs w:val="22"/>
        </w:rPr>
        <w:t>Tech</w:t>
      </w:r>
      <w:r>
        <w:rPr>
          <w:rFonts w:cs="Arial"/>
          <w:i/>
          <w:szCs w:val="22"/>
        </w:rPr>
        <w:t>nical</w:t>
      </w:r>
    </w:p>
    <w:p w14:paraId="1CA4737B" w14:textId="77777777" w:rsidR="00BD2E5A" w:rsidRPr="0090333E" w:rsidRDefault="00BD2E5A" w:rsidP="00BD2E5A">
      <w:pPr>
        <w:pStyle w:val="ListParagraph"/>
        <w:numPr>
          <w:ilvl w:val="1"/>
          <w:numId w:val="20"/>
        </w:numPr>
        <w:rPr>
          <w:rFonts w:cs="Arial"/>
          <w:szCs w:val="22"/>
        </w:rPr>
      </w:pPr>
      <w:r>
        <w:rPr>
          <w:rFonts w:cs="Arial"/>
          <w:i/>
          <w:szCs w:val="22"/>
        </w:rPr>
        <w:t>Regulatory</w:t>
      </w:r>
    </w:p>
    <w:p w14:paraId="6BEEEF9A" w14:textId="77777777" w:rsidR="00BD2E5A" w:rsidRPr="0090333E" w:rsidRDefault="00BD2E5A" w:rsidP="00BD2E5A">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486AD072" w14:textId="77777777" w:rsidR="00BD2E5A" w:rsidRPr="00BD2E5A" w:rsidRDefault="00BD2E5A"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44CB75AA" w14:textId="77777777" w:rsidR="0090333E" w:rsidRDefault="00D23D75" w:rsidP="00B5027B">
      <w:pPr>
        <w:pStyle w:val="ListParagraph"/>
        <w:numPr>
          <w:ilvl w:val="0"/>
          <w:numId w:val="20"/>
        </w:numPr>
        <w:rPr>
          <w:rFonts w:cs="Arial"/>
          <w:szCs w:val="22"/>
        </w:rPr>
      </w:pPr>
      <w:r w:rsidRPr="00B5027B">
        <w:rPr>
          <w:rFonts w:cs="Arial"/>
          <w:szCs w:val="22"/>
        </w:rPr>
        <w:t>Links to similar / relevant testbeds (if any)</w:t>
      </w:r>
    </w:p>
    <w:p w14:paraId="4C6DC2D7" w14:textId="77777777" w:rsidR="00D23D75" w:rsidRPr="00B5027B" w:rsidRDefault="00D23D75" w:rsidP="00B5027B">
      <w:pPr>
        <w:pStyle w:val="ListParagraph"/>
        <w:rPr>
          <w:rFonts w:cs="Arial"/>
          <w:szCs w:val="22"/>
        </w:rPr>
      </w:pPr>
    </w:p>
    <w:p w14:paraId="29D881E8" w14:textId="77777777" w:rsidR="00134950" w:rsidRDefault="00134950" w:rsidP="00641A4B">
      <w:pPr>
        <w:pStyle w:val="ListParagraph"/>
        <w:numPr>
          <w:ilvl w:val="0"/>
          <w:numId w:val="23"/>
        </w:numPr>
        <w:rPr>
          <w:rFonts w:cs="Arial"/>
          <w:b/>
          <w:szCs w:val="22"/>
        </w:rPr>
      </w:pPr>
      <w:r>
        <w:rPr>
          <w:rFonts w:cs="Arial"/>
          <w:b/>
          <w:szCs w:val="22"/>
        </w:rPr>
        <w:t>Testbed methodology</w:t>
      </w:r>
    </w:p>
    <w:p w14:paraId="71FC65EA" w14:textId="77777777" w:rsidR="00134950" w:rsidRDefault="00134950" w:rsidP="00134950">
      <w:pPr>
        <w:pStyle w:val="ListParagraph"/>
        <w:numPr>
          <w:ilvl w:val="0"/>
          <w:numId w:val="20"/>
        </w:numPr>
        <w:rPr>
          <w:rFonts w:cs="Arial"/>
          <w:szCs w:val="22"/>
        </w:rPr>
      </w:pPr>
      <w:r>
        <w:rPr>
          <w:rFonts w:cs="Arial"/>
          <w:szCs w:val="22"/>
        </w:rPr>
        <w:t>Metho</w:t>
      </w:r>
      <w:r w:rsidR="007D4947">
        <w:rPr>
          <w:rFonts w:cs="Arial"/>
          <w:szCs w:val="22"/>
        </w:rPr>
        <w:t>dology used for data collection</w:t>
      </w:r>
    </w:p>
    <w:p w14:paraId="7ADEAA88" w14:textId="77777777" w:rsidR="00134950" w:rsidRPr="006A69B7" w:rsidRDefault="000B519E" w:rsidP="00641A4B">
      <w:pPr>
        <w:pStyle w:val="ListParagraph"/>
        <w:numPr>
          <w:ilvl w:val="1"/>
          <w:numId w:val="24"/>
        </w:numPr>
        <w:rPr>
          <w:rFonts w:cs="Arial"/>
          <w:i/>
          <w:szCs w:val="22"/>
        </w:rPr>
      </w:pPr>
      <w:r>
        <w:rPr>
          <w:rFonts w:cs="Arial"/>
          <w:i/>
          <w:szCs w:val="22"/>
        </w:rPr>
        <w:t>Method</w:t>
      </w:r>
    </w:p>
    <w:p w14:paraId="4B410C3B" w14:textId="77777777" w:rsidR="00134950" w:rsidRPr="006A69B7" w:rsidRDefault="000B519E" w:rsidP="00641A4B">
      <w:pPr>
        <w:pStyle w:val="ListParagraph"/>
        <w:numPr>
          <w:ilvl w:val="1"/>
          <w:numId w:val="24"/>
        </w:numPr>
        <w:rPr>
          <w:rFonts w:cs="Arial"/>
          <w:i/>
          <w:szCs w:val="22"/>
        </w:rPr>
      </w:pPr>
      <w:r>
        <w:rPr>
          <w:rFonts w:cs="Arial"/>
          <w:i/>
          <w:szCs w:val="22"/>
        </w:rPr>
        <w:t>Validity</w:t>
      </w:r>
    </w:p>
    <w:p w14:paraId="197F11C5" w14:textId="77777777" w:rsidR="00134950" w:rsidRDefault="000B519E" w:rsidP="00641A4B">
      <w:pPr>
        <w:pStyle w:val="ListParagraph"/>
        <w:numPr>
          <w:ilvl w:val="1"/>
          <w:numId w:val="24"/>
        </w:numPr>
        <w:rPr>
          <w:rFonts w:cs="Arial"/>
          <w:i/>
          <w:szCs w:val="22"/>
        </w:rPr>
      </w:pPr>
      <w:r>
        <w:rPr>
          <w:rFonts w:cs="Arial"/>
          <w:i/>
          <w:szCs w:val="22"/>
        </w:rPr>
        <w:t>Reliability</w:t>
      </w:r>
    </w:p>
    <w:p w14:paraId="3AD98058" w14:textId="77777777" w:rsidR="007D4947" w:rsidRPr="007D4947" w:rsidRDefault="007D4947" w:rsidP="007D4947">
      <w:pPr>
        <w:rPr>
          <w:rFonts w:cs="Arial"/>
          <w:i/>
          <w:szCs w:val="22"/>
        </w:rPr>
      </w:pPr>
    </w:p>
    <w:p w14:paraId="451D7846" w14:textId="77777777" w:rsidR="00134950" w:rsidRPr="00451C07" w:rsidRDefault="00F70807" w:rsidP="00134950">
      <w:pPr>
        <w:pStyle w:val="ListParagraph"/>
        <w:numPr>
          <w:ilvl w:val="0"/>
          <w:numId w:val="20"/>
        </w:numPr>
        <w:rPr>
          <w:rFonts w:cs="Arial"/>
          <w:szCs w:val="22"/>
        </w:rPr>
      </w:pPr>
      <w:r>
        <w:rPr>
          <w:rFonts w:cs="Arial"/>
          <w:szCs w:val="22"/>
        </w:rPr>
        <w:t xml:space="preserve">Summary information on testbed </w:t>
      </w:r>
      <w:r w:rsidR="000770E8">
        <w:rPr>
          <w:rFonts w:cs="Arial"/>
          <w:szCs w:val="22"/>
        </w:rPr>
        <w:t xml:space="preserve">respondents / participants </w:t>
      </w:r>
      <w:r w:rsidRPr="00451C07">
        <w:rPr>
          <w:rFonts w:cs="Arial"/>
          <w:szCs w:val="22"/>
        </w:rPr>
        <w:t xml:space="preserve"> </w:t>
      </w:r>
    </w:p>
    <w:p w14:paraId="169BFA23" w14:textId="77777777" w:rsidR="00134950" w:rsidRPr="00B5027B" w:rsidRDefault="000B519E" w:rsidP="00641A4B">
      <w:pPr>
        <w:pStyle w:val="ListParagraph"/>
        <w:numPr>
          <w:ilvl w:val="1"/>
          <w:numId w:val="24"/>
        </w:numPr>
        <w:rPr>
          <w:rFonts w:cs="Arial"/>
          <w:i/>
          <w:szCs w:val="22"/>
        </w:rPr>
      </w:pPr>
      <w:r>
        <w:rPr>
          <w:rFonts w:cs="Arial"/>
          <w:i/>
          <w:szCs w:val="22"/>
        </w:rPr>
        <w:t>Number</w:t>
      </w:r>
    </w:p>
    <w:p w14:paraId="78D7C8FC" w14:textId="77777777" w:rsidR="00134950" w:rsidRPr="00B5027B" w:rsidRDefault="00134950" w:rsidP="00641A4B">
      <w:pPr>
        <w:pStyle w:val="ListParagraph"/>
        <w:numPr>
          <w:ilvl w:val="1"/>
          <w:numId w:val="24"/>
        </w:numPr>
        <w:rPr>
          <w:rFonts w:cs="Arial"/>
          <w:i/>
          <w:szCs w:val="22"/>
        </w:rPr>
      </w:pPr>
      <w:r w:rsidRPr="00451C07">
        <w:rPr>
          <w:rFonts w:cs="Arial"/>
          <w:i/>
          <w:szCs w:val="22"/>
        </w:rPr>
        <w:t>Background</w:t>
      </w:r>
    </w:p>
    <w:p w14:paraId="09465533" w14:textId="77777777" w:rsidR="00134950" w:rsidRPr="00B5027B" w:rsidRDefault="000B519E" w:rsidP="00641A4B">
      <w:pPr>
        <w:pStyle w:val="ListParagraph"/>
        <w:numPr>
          <w:ilvl w:val="1"/>
          <w:numId w:val="24"/>
        </w:numPr>
        <w:rPr>
          <w:rFonts w:cs="Arial"/>
          <w:i/>
          <w:szCs w:val="22"/>
        </w:rPr>
      </w:pPr>
      <w:r>
        <w:rPr>
          <w:rFonts w:cs="Arial"/>
          <w:i/>
          <w:szCs w:val="22"/>
        </w:rPr>
        <w:t>Experience</w:t>
      </w:r>
    </w:p>
    <w:p w14:paraId="6A3F3D7F" w14:textId="77777777" w:rsidR="00134950" w:rsidRDefault="000B519E" w:rsidP="00641A4B">
      <w:pPr>
        <w:pStyle w:val="ListParagraph"/>
        <w:numPr>
          <w:ilvl w:val="1"/>
          <w:numId w:val="24"/>
        </w:numPr>
        <w:rPr>
          <w:rFonts w:cs="Arial"/>
          <w:i/>
          <w:szCs w:val="22"/>
        </w:rPr>
      </w:pPr>
      <w:r>
        <w:rPr>
          <w:rFonts w:cs="Arial"/>
          <w:i/>
          <w:szCs w:val="22"/>
        </w:rPr>
        <w:t>Demographics</w:t>
      </w:r>
      <w:r w:rsidR="00134950">
        <w:rPr>
          <w:rFonts w:cs="Arial"/>
          <w:i/>
          <w:szCs w:val="22"/>
        </w:rPr>
        <w:t xml:space="preserve"> </w:t>
      </w:r>
      <w:r w:rsidR="00F70807">
        <w:rPr>
          <w:rFonts w:cs="Arial"/>
          <w:i/>
          <w:szCs w:val="22"/>
        </w:rPr>
        <w:t>(e.g. age, gender)</w:t>
      </w:r>
    </w:p>
    <w:p w14:paraId="17272547" w14:textId="77777777" w:rsidR="007D4947" w:rsidRPr="00B5027B" w:rsidRDefault="007D4947" w:rsidP="007D4947">
      <w:pPr>
        <w:pStyle w:val="ListParagraph"/>
        <w:ind w:left="1440"/>
        <w:rPr>
          <w:rFonts w:cs="Arial"/>
          <w:i/>
          <w:szCs w:val="22"/>
        </w:rPr>
      </w:pPr>
    </w:p>
    <w:p w14:paraId="53CDDD19" w14:textId="77777777" w:rsidR="00134950" w:rsidRDefault="00134950" w:rsidP="00134950">
      <w:pPr>
        <w:pStyle w:val="ListParagraph"/>
        <w:numPr>
          <w:ilvl w:val="0"/>
          <w:numId w:val="20"/>
        </w:numPr>
        <w:rPr>
          <w:rFonts w:cs="Arial"/>
          <w:szCs w:val="22"/>
        </w:rPr>
      </w:pPr>
      <w:r>
        <w:rPr>
          <w:rFonts w:cs="Arial"/>
          <w:szCs w:val="22"/>
        </w:rPr>
        <w:t>P</w:t>
      </w:r>
      <w:r w:rsidRPr="00451C07">
        <w:rPr>
          <w:rFonts w:cs="Arial"/>
          <w:szCs w:val="22"/>
        </w:rPr>
        <w:t>rocedure used in the test</w:t>
      </w:r>
      <w:r w:rsidR="00084AEF">
        <w:rPr>
          <w:rFonts w:cs="Arial"/>
          <w:szCs w:val="22"/>
        </w:rPr>
        <w:t>bed</w:t>
      </w:r>
    </w:p>
    <w:p w14:paraId="1BA7ECCA" w14:textId="77777777" w:rsidR="006A69B7" w:rsidRPr="006A69B7" w:rsidRDefault="000B519E" w:rsidP="00641A4B">
      <w:pPr>
        <w:pStyle w:val="ListParagraph"/>
        <w:numPr>
          <w:ilvl w:val="1"/>
          <w:numId w:val="24"/>
        </w:numPr>
        <w:rPr>
          <w:rFonts w:cs="Arial"/>
          <w:i/>
          <w:szCs w:val="22"/>
        </w:rPr>
      </w:pPr>
      <w:r>
        <w:rPr>
          <w:rFonts w:cs="Arial"/>
          <w:i/>
          <w:szCs w:val="22"/>
        </w:rPr>
        <w:t>Testbed setup</w:t>
      </w:r>
    </w:p>
    <w:p w14:paraId="1433B9A8" w14:textId="77777777" w:rsidR="006A69B7" w:rsidRPr="006A69B7" w:rsidRDefault="000B519E" w:rsidP="00641A4B">
      <w:pPr>
        <w:pStyle w:val="ListParagraph"/>
        <w:numPr>
          <w:ilvl w:val="1"/>
          <w:numId w:val="24"/>
        </w:numPr>
        <w:rPr>
          <w:rFonts w:cs="Arial"/>
          <w:i/>
          <w:szCs w:val="22"/>
        </w:rPr>
      </w:pPr>
      <w:r>
        <w:rPr>
          <w:rFonts w:cs="Arial"/>
          <w:i/>
          <w:szCs w:val="22"/>
        </w:rPr>
        <w:t>Technical solutions used</w:t>
      </w:r>
    </w:p>
    <w:p w14:paraId="1F662552" w14:textId="77777777" w:rsidR="00134950" w:rsidRPr="006A69B7" w:rsidRDefault="000B519E" w:rsidP="00641A4B">
      <w:pPr>
        <w:pStyle w:val="ListParagraph"/>
        <w:numPr>
          <w:ilvl w:val="1"/>
          <w:numId w:val="24"/>
        </w:numPr>
        <w:rPr>
          <w:rFonts w:cs="Arial"/>
          <w:i/>
          <w:szCs w:val="22"/>
        </w:rPr>
      </w:pPr>
      <w:r>
        <w:rPr>
          <w:rFonts w:cs="Arial"/>
          <w:i/>
          <w:szCs w:val="22"/>
        </w:rPr>
        <w:t>Standards</w:t>
      </w:r>
    </w:p>
    <w:p w14:paraId="2CB2729D" w14:textId="77777777" w:rsidR="00134950" w:rsidRPr="006A69B7" w:rsidRDefault="00134950" w:rsidP="00641A4B">
      <w:pPr>
        <w:pStyle w:val="ListParagraph"/>
        <w:numPr>
          <w:ilvl w:val="1"/>
          <w:numId w:val="24"/>
        </w:numPr>
        <w:rPr>
          <w:rFonts w:cs="Arial"/>
          <w:i/>
          <w:szCs w:val="22"/>
        </w:rPr>
      </w:pPr>
      <w:r w:rsidRPr="006A69B7">
        <w:rPr>
          <w:rFonts w:cs="Arial"/>
          <w:i/>
          <w:szCs w:val="22"/>
        </w:rPr>
        <w:t>Guidance documents</w:t>
      </w:r>
    </w:p>
    <w:p w14:paraId="54E3B0E0" w14:textId="77777777" w:rsidR="00134950" w:rsidRDefault="00384827" w:rsidP="00641A4B">
      <w:pPr>
        <w:pStyle w:val="ListParagraph"/>
        <w:numPr>
          <w:ilvl w:val="1"/>
          <w:numId w:val="24"/>
        </w:numPr>
        <w:rPr>
          <w:rFonts w:cs="Arial"/>
          <w:i/>
          <w:szCs w:val="22"/>
        </w:rPr>
      </w:pPr>
      <w:r>
        <w:rPr>
          <w:rFonts w:cs="Arial"/>
          <w:i/>
          <w:szCs w:val="22"/>
        </w:rPr>
        <w:t>Standard Operating Procedures</w:t>
      </w:r>
      <w:r w:rsidR="00134950" w:rsidRPr="006A69B7">
        <w:rPr>
          <w:rFonts w:cs="Arial"/>
          <w:i/>
          <w:szCs w:val="22"/>
        </w:rPr>
        <w:t xml:space="preserve"> </w:t>
      </w:r>
    </w:p>
    <w:p w14:paraId="3E0551EC" w14:textId="77777777" w:rsidR="00A02FBC" w:rsidRPr="006A69B7" w:rsidRDefault="00A02FBC" w:rsidP="00641A4B">
      <w:pPr>
        <w:pStyle w:val="ListParagraph"/>
        <w:numPr>
          <w:ilvl w:val="1"/>
          <w:numId w:val="24"/>
        </w:numPr>
        <w:rPr>
          <w:rFonts w:cs="Arial"/>
          <w:i/>
          <w:szCs w:val="22"/>
        </w:rPr>
      </w:pPr>
      <w:r>
        <w:rPr>
          <w:rFonts w:cs="Arial"/>
          <w:i/>
          <w:szCs w:val="22"/>
        </w:rPr>
        <w:t>Analysis of data</w:t>
      </w:r>
    </w:p>
    <w:p w14:paraId="6D24AEB0" w14:textId="77777777" w:rsidR="00134950" w:rsidRDefault="00134950" w:rsidP="00451C07">
      <w:pPr>
        <w:rPr>
          <w:rFonts w:cs="Arial"/>
          <w:b/>
          <w:szCs w:val="22"/>
        </w:rPr>
      </w:pPr>
    </w:p>
    <w:p w14:paraId="334E7B9E" w14:textId="77777777" w:rsidR="00451C07" w:rsidRDefault="00451C07" w:rsidP="00641A4B">
      <w:pPr>
        <w:pStyle w:val="ListParagraph"/>
        <w:numPr>
          <w:ilvl w:val="0"/>
          <w:numId w:val="23"/>
        </w:numPr>
        <w:rPr>
          <w:rFonts w:cs="Arial"/>
          <w:b/>
          <w:szCs w:val="22"/>
        </w:rPr>
      </w:pPr>
      <w:r w:rsidRPr="00D611C9">
        <w:rPr>
          <w:rFonts w:cs="Arial"/>
          <w:b/>
          <w:szCs w:val="22"/>
        </w:rPr>
        <w:t>Testbed results</w:t>
      </w:r>
    </w:p>
    <w:p w14:paraId="64E9229B" w14:textId="77777777" w:rsidR="00A02FBC" w:rsidRDefault="00A02FBC" w:rsidP="00451C07">
      <w:pPr>
        <w:pStyle w:val="ListParagraph"/>
        <w:numPr>
          <w:ilvl w:val="0"/>
          <w:numId w:val="21"/>
        </w:numPr>
        <w:rPr>
          <w:rFonts w:cs="Arial"/>
          <w:szCs w:val="22"/>
        </w:rPr>
      </w:pPr>
      <w:r>
        <w:rPr>
          <w:rFonts w:cs="Arial"/>
          <w:szCs w:val="22"/>
        </w:rPr>
        <w:t>Summary of findings:</w:t>
      </w:r>
    </w:p>
    <w:p w14:paraId="5EE175B7" w14:textId="77777777" w:rsidR="00A02FBC" w:rsidRDefault="007D4947" w:rsidP="00641A4B">
      <w:pPr>
        <w:pStyle w:val="ListParagraph"/>
        <w:numPr>
          <w:ilvl w:val="1"/>
          <w:numId w:val="28"/>
        </w:numPr>
        <w:rPr>
          <w:rFonts w:cs="Arial"/>
          <w:szCs w:val="22"/>
        </w:rPr>
      </w:pPr>
      <w:r>
        <w:rPr>
          <w:rFonts w:cs="Arial"/>
          <w:szCs w:val="22"/>
        </w:rPr>
        <w:t>Presentation of data (e.g. statistics)</w:t>
      </w:r>
    </w:p>
    <w:p w14:paraId="0A6DCC6B" w14:textId="77777777" w:rsidR="00A02FBC" w:rsidRDefault="007D4947" w:rsidP="00641A4B">
      <w:pPr>
        <w:pStyle w:val="ListParagraph"/>
        <w:numPr>
          <w:ilvl w:val="1"/>
          <w:numId w:val="28"/>
        </w:numPr>
        <w:rPr>
          <w:rFonts w:cs="Arial"/>
          <w:szCs w:val="22"/>
        </w:rPr>
      </w:pPr>
      <w:r>
        <w:rPr>
          <w:rFonts w:cs="Arial"/>
          <w:szCs w:val="22"/>
        </w:rPr>
        <w:t>Users assessment and experience</w:t>
      </w:r>
    </w:p>
    <w:p w14:paraId="3147DDAB" w14:textId="77777777" w:rsidR="00A02FBC" w:rsidRDefault="007D4947" w:rsidP="00641A4B">
      <w:pPr>
        <w:pStyle w:val="ListParagraph"/>
        <w:numPr>
          <w:ilvl w:val="1"/>
          <w:numId w:val="28"/>
        </w:numPr>
        <w:rPr>
          <w:rFonts w:cs="Arial"/>
          <w:szCs w:val="22"/>
        </w:rPr>
      </w:pPr>
      <w:r>
        <w:rPr>
          <w:rFonts w:cs="Arial"/>
          <w:szCs w:val="22"/>
        </w:rPr>
        <w:t>Other comments</w:t>
      </w:r>
    </w:p>
    <w:p w14:paraId="2D0FB6D3" w14:textId="77777777" w:rsidR="00451C07" w:rsidRPr="00451C07" w:rsidRDefault="00451C07" w:rsidP="00451C07">
      <w:pPr>
        <w:ind w:left="720"/>
        <w:rPr>
          <w:rFonts w:cs="Arial"/>
          <w:b/>
          <w:szCs w:val="22"/>
        </w:rPr>
      </w:pPr>
    </w:p>
    <w:p w14:paraId="4EE57DFD" w14:textId="77777777" w:rsidR="00451C07" w:rsidRDefault="006A69B7" w:rsidP="00641A4B">
      <w:pPr>
        <w:pStyle w:val="ListParagraph"/>
        <w:numPr>
          <w:ilvl w:val="0"/>
          <w:numId w:val="23"/>
        </w:numPr>
        <w:rPr>
          <w:rFonts w:cs="Arial"/>
          <w:b/>
          <w:szCs w:val="22"/>
        </w:rPr>
      </w:pPr>
      <w:r>
        <w:rPr>
          <w:rFonts w:cs="Arial"/>
          <w:b/>
          <w:szCs w:val="22"/>
        </w:rPr>
        <w:t>Conclusion</w:t>
      </w:r>
      <w:r w:rsidR="007D4947">
        <w:rPr>
          <w:rFonts w:cs="Arial"/>
          <w:b/>
          <w:szCs w:val="22"/>
        </w:rPr>
        <w:t>s</w:t>
      </w:r>
      <w:r>
        <w:rPr>
          <w:rFonts w:cs="Arial"/>
          <w:b/>
          <w:szCs w:val="22"/>
        </w:rPr>
        <w:t xml:space="preserve"> and </w:t>
      </w:r>
      <w:r w:rsidR="00E3229E">
        <w:rPr>
          <w:rFonts w:cs="Arial"/>
          <w:b/>
          <w:szCs w:val="22"/>
        </w:rPr>
        <w:t>recommendations</w:t>
      </w:r>
    </w:p>
    <w:p w14:paraId="551F3BBC" w14:textId="77777777" w:rsidR="006A69B7" w:rsidRPr="006A69B7" w:rsidRDefault="006A69B7" w:rsidP="00641A4B">
      <w:pPr>
        <w:pStyle w:val="ListParagraph"/>
        <w:numPr>
          <w:ilvl w:val="0"/>
          <w:numId w:val="22"/>
        </w:numPr>
        <w:rPr>
          <w:rFonts w:cs="Arial"/>
          <w:szCs w:val="22"/>
        </w:rPr>
      </w:pPr>
      <w:r w:rsidRPr="006A69B7">
        <w:rPr>
          <w:rFonts w:cs="Arial"/>
          <w:szCs w:val="22"/>
        </w:rPr>
        <w:t>Conclusion</w:t>
      </w:r>
      <w:r w:rsidR="007D4947">
        <w:rPr>
          <w:rFonts w:cs="Arial"/>
          <w:szCs w:val="22"/>
        </w:rPr>
        <w:t>s</w:t>
      </w:r>
    </w:p>
    <w:p w14:paraId="2A43798F" w14:textId="77777777" w:rsidR="00451C07" w:rsidRPr="00B8650A" w:rsidRDefault="006A69B7" w:rsidP="00641A4B">
      <w:pPr>
        <w:pStyle w:val="ListParagraph"/>
        <w:numPr>
          <w:ilvl w:val="1"/>
          <w:numId w:val="28"/>
        </w:numPr>
        <w:rPr>
          <w:rFonts w:cs="Arial"/>
          <w:szCs w:val="22"/>
        </w:rPr>
      </w:pPr>
      <w:r w:rsidRPr="00B8650A">
        <w:rPr>
          <w:rFonts w:cs="Arial"/>
          <w:szCs w:val="22"/>
        </w:rPr>
        <w:t>Lessons learnt</w:t>
      </w:r>
    </w:p>
    <w:p w14:paraId="799B29C1" w14:textId="77777777" w:rsidR="00451C07" w:rsidRPr="006A69B7" w:rsidRDefault="00990458" w:rsidP="00641A4B">
      <w:pPr>
        <w:pStyle w:val="ListParagraph"/>
        <w:numPr>
          <w:ilvl w:val="0"/>
          <w:numId w:val="22"/>
        </w:numPr>
        <w:rPr>
          <w:rFonts w:cs="Arial"/>
          <w:b/>
          <w:szCs w:val="22"/>
        </w:rPr>
      </w:pPr>
      <w:r>
        <w:rPr>
          <w:rFonts w:cs="Arial"/>
          <w:szCs w:val="22"/>
        </w:rPr>
        <w:t>Recommendations</w:t>
      </w:r>
    </w:p>
    <w:p w14:paraId="509DC3E7" w14:textId="77777777" w:rsidR="006A69B7" w:rsidRPr="00B8650A" w:rsidRDefault="00D408A1" w:rsidP="00641A4B">
      <w:pPr>
        <w:pStyle w:val="ListParagraph"/>
        <w:numPr>
          <w:ilvl w:val="1"/>
          <w:numId w:val="28"/>
        </w:numPr>
        <w:rPr>
          <w:rFonts w:cs="Arial"/>
          <w:szCs w:val="22"/>
        </w:rPr>
      </w:pPr>
      <w:r w:rsidRPr="00B8650A">
        <w:rPr>
          <w:rFonts w:cs="Arial"/>
          <w:szCs w:val="22"/>
        </w:rPr>
        <w:t>Own plans</w:t>
      </w:r>
    </w:p>
    <w:p w14:paraId="4F71593F" w14:textId="77777777" w:rsidR="00D21BCE" w:rsidRPr="00B8650A" w:rsidRDefault="00D408A1" w:rsidP="00641A4B">
      <w:pPr>
        <w:pStyle w:val="ListParagraph"/>
        <w:numPr>
          <w:ilvl w:val="1"/>
          <w:numId w:val="28"/>
        </w:numPr>
        <w:rPr>
          <w:rFonts w:cs="Arial"/>
          <w:szCs w:val="22"/>
        </w:rPr>
      </w:pPr>
      <w:r w:rsidRPr="00B8650A">
        <w:rPr>
          <w:rFonts w:cs="Arial"/>
          <w:szCs w:val="22"/>
        </w:rPr>
        <w:t xml:space="preserve">Suggested </w:t>
      </w:r>
      <w:r w:rsidR="00D21BCE" w:rsidRPr="00B8650A">
        <w:rPr>
          <w:rFonts w:cs="Arial"/>
          <w:szCs w:val="22"/>
        </w:rPr>
        <w:t xml:space="preserve">further </w:t>
      </w:r>
      <w:r w:rsidRPr="00B8650A">
        <w:rPr>
          <w:rFonts w:cs="Arial"/>
          <w:szCs w:val="22"/>
        </w:rPr>
        <w:t>studies</w:t>
      </w:r>
    </w:p>
    <w:p w14:paraId="4A79A80B" w14:textId="77777777" w:rsidR="00D21BCE" w:rsidRPr="00B5027B" w:rsidRDefault="00D21BCE" w:rsidP="00B5027B">
      <w:pPr>
        <w:pStyle w:val="ListParagraph"/>
        <w:ind w:left="360"/>
        <w:rPr>
          <w:rFonts w:cs="Arial"/>
          <w:szCs w:val="22"/>
        </w:rPr>
      </w:pPr>
    </w:p>
    <w:p w14:paraId="383085E3" w14:textId="77777777" w:rsidR="006A69B7" w:rsidRDefault="00D21BCE" w:rsidP="00641A4B">
      <w:pPr>
        <w:pStyle w:val="ListParagraph"/>
        <w:numPr>
          <w:ilvl w:val="0"/>
          <w:numId w:val="23"/>
        </w:numPr>
        <w:rPr>
          <w:rFonts w:cs="Arial"/>
          <w:szCs w:val="22"/>
        </w:rPr>
      </w:pPr>
      <w:r w:rsidRPr="00B5027B">
        <w:rPr>
          <w:rFonts w:cs="Arial"/>
          <w:b/>
          <w:szCs w:val="22"/>
        </w:rPr>
        <w:t>Publication</w:t>
      </w:r>
      <w:r>
        <w:rPr>
          <w:rFonts w:cs="Arial"/>
          <w:b/>
          <w:szCs w:val="22"/>
        </w:rPr>
        <w:t>s</w:t>
      </w:r>
    </w:p>
    <w:p w14:paraId="388D31C7" w14:textId="77777777" w:rsidR="00D21BCE" w:rsidRDefault="007D4947" w:rsidP="00641A4B">
      <w:pPr>
        <w:pStyle w:val="ListParagraph"/>
        <w:numPr>
          <w:ilvl w:val="1"/>
          <w:numId w:val="28"/>
        </w:numPr>
        <w:rPr>
          <w:rFonts w:cs="Arial"/>
          <w:szCs w:val="22"/>
        </w:rPr>
      </w:pPr>
      <w:r>
        <w:rPr>
          <w:rFonts w:cs="Arial"/>
          <w:szCs w:val="22"/>
        </w:rPr>
        <w:t>Peer-</w:t>
      </w:r>
      <w:r w:rsidR="00D21BCE">
        <w:rPr>
          <w:rFonts w:cs="Arial"/>
          <w:szCs w:val="22"/>
        </w:rPr>
        <w:t xml:space="preserve">reviewed publications </w:t>
      </w:r>
    </w:p>
    <w:p w14:paraId="1BBB70BE" w14:textId="77777777" w:rsidR="00D21BCE" w:rsidRDefault="007D4947" w:rsidP="00641A4B">
      <w:pPr>
        <w:pStyle w:val="ListParagraph"/>
        <w:numPr>
          <w:ilvl w:val="1"/>
          <w:numId w:val="28"/>
        </w:numPr>
        <w:rPr>
          <w:rFonts w:cs="Arial"/>
          <w:szCs w:val="22"/>
        </w:rPr>
      </w:pPr>
      <w:r>
        <w:rPr>
          <w:rFonts w:cs="Arial"/>
          <w:szCs w:val="22"/>
        </w:rPr>
        <w:t>Technical papers</w:t>
      </w:r>
    </w:p>
    <w:p w14:paraId="00E0ED83" w14:textId="77777777" w:rsidR="00D21BCE" w:rsidRDefault="00D21BCE" w:rsidP="00641A4B">
      <w:pPr>
        <w:pStyle w:val="ListParagraph"/>
        <w:numPr>
          <w:ilvl w:val="1"/>
          <w:numId w:val="28"/>
        </w:numPr>
        <w:rPr>
          <w:rFonts w:cs="Arial"/>
          <w:szCs w:val="22"/>
        </w:rPr>
      </w:pPr>
      <w:r>
        <w:rPr>
          <w:rFonts w:cs="Arial"/>
          <w:szCs w:val="22"/>
        </w:rPr>
        <w:t>Reports</w:t>
      </w:r>
    </w:p>
    <w:p w14:paraId="50046ED0" w14:textId="77777777" w:rsidR="00BF0428" w:rsidRPr="00AA230A" w:rsidRDefault="00BF0428" w:rsidP="00641A4B">
      <w:pPr>
        <w:pStyle w:val="ListParagraph"/>
        <w:numPr>
          <w:ilvl w:val="1"/>
          <w:numId w:val="28"/>
        </w:numPr>
        <w:rPr>
          <w:rFonts w:cs="Arial"/>
          <w:szCs w:val="22"/>
          <w:lang w:val="fr-CA"/>
        </w:rPr>
      </w:pPr>
      <w:r w:rsidRPr="00AA230A">
        <w:rPr>
          <w:rFonts w:cs="Arial"/>
          <w:szCs w:val="22"/>
          <w:lang w:val="fr-CA"/>
        </w:rPr>
        <w:t>Communication material (e.g. videos, flyers, pamphlets, etc.)</w:t>
      </w:r>
    </w:p>
    <w:p w14:paraId="551C128E" w14:textId="77777777" w:rsidR="00D21BCE" w:rsidRPr="00B5027B" w:rsidRDefault="00D21BCE" w:rsidP="006E02B7">
      <w:pPr>
        <w:pStyle w:val="ListParagraph"/>
        <w:rPr>
          <w:rFonts w:cs="Arial"/>
          <w:szCs w:val="22"/>
          <w:lang w:val="fr-CA"/>
        </w:rPr>
      </w:pPr>
      <w:r w:rsidRPr="00B5027B">
        <w:rPr>
          <w:rFonts w:cs="Arial"/>
          <w:szCs w:val="22"/>
          <w:lang w:val="fr-CA"/>
        </w:rPr>
        <w:t xml:space="preserve"> </w:t>
      </w:r>
    </w:p>
    <w:p w14:paraId="3100B398" w14:textId="77777777" w:rsidR="006A69B7" w:rsidRDefault="006A69B7" w:rsidP="00641A4B">
      <w:pPr>
        <w:pStyle w:val="ListParagraph"/>
        <w:numPr>
          <w:ilvl w:val="0"/>
          <w:numId w:val="23"/>
        </w:numPr>
        <w:rPr>
          <w:rFonts w:cs="Arial"/>
          <w:b/>
          <w:szCs w:val="22"/>
        </w:rPr>
      </w:pPr>
      <w:r w:rsidRPr="00451C07">
        <w:rPr>
          <w:rFonts w:cs="Arial"/>
          <w:b/>
          <w:szCs w:val="22"/>
        </w:rPr>
        <w:t>Reference material</w:t>
      </w:r>
    </w:p>
    <w:p w14:paraId="02F6982D" w14:textId="77777777" w:rsidR="006A69B7" w:rsidRPr="00B8650A" w:rsidRDefault="006A69B7" w:rsidP="00641A4B">
      <w:pPr>
        <w:pStyle w:val="ListParagraph"/>
        <w:numPr>
          <w:ilvl w:val="1"/>
          <w:numId w:val="28"/>
        </w:numPr>
        <w:rPr>
          <w:rFonts w:cs="Arial"/>
          <w:szCs w:val="22"/>
        </w:rPr>
      </w:pPr>
      <w:r>
        <w:rPr>
          <w:rFonts w:cs="Arial"/>
          <w:szCs w:val="22"/>
        </w:rPr>
        <w:t xml:space="preserve">List of reference material </w:t>
      </w:r>
      <w:r w:rsidRPr="00451C07">
        <w:rPr>
          <w:rFonts w:cs="Arial"/>
          <w:szCs w:val="22"/>
        </w:rPr>
        <w:t>used in the test</w:t>
      </w:r>
      <w:r w:rsidR="00D21BCE">
        <w:rPr>
          <w:rFonts w:cs="Arial"/>
          <w:szCs w:val="22"/>
        </w:rPr>
        <w:t>bed</w:t>
      </w:r>
    </w:p>
    <w:p w14:paraId="4938B48A" w14:textId="77777777" w:rsidR="00A66980" w:rsidRDefault="00A66980" w:rsidP="000B519E">
      <w:pPr>
        <w:rPr>
          <w:rFonts w:cs="Arial"/>
          <w:b/>
          <w:szCs w:val="22"/>
        </w:rPr>
      </w:pPr>
    </w:p>
    <w:p w14:paraId="1F72E2D6" w14:textId="77777777" w:rsidR="006E02B7" w:rsidRDefault="006E02B7" w:rsidP="000B519E">
      <w:pPr>
        <w:rPr>
          <w:rFonts w:cs="Arial"/>
          <w:i/>
          <w:sz w:val="18"/>
          <w:szCs w:val="18"/>
        </w:rPr>
      </w:pPr>
    </w:p>
    <w:p w14:paraId="1574E7EA" w14:textId="77777777" w:rsidR="00A66980" w:rsidRPr="006E02B7" w:rsidRDefault="00A66980" w:rsidP="000B519E">
      <w:pPr>
        <w:rPr>
          <w:rFonts w:cs="Arial"/>
          <w:i/>
          <w:sz w:val="18"/>
          <w:szCs w:val="18"/>
        </w:rPr>
      </w:pPr>
      <w:r w:rsidRPr="006E02B7">
        <w:rPr>
          <w:rFonts w:cs="Arial"/>
          <w:i/>
          <w:sz w:val="18"/>
          <w:szCs w:val="18"/>
        </w:rPr>
        <w:t>Note: Symbols have the following meanings:</w:t>
      </w:r>
    </w:p>
    <w:p w14:paraId="40F1AA04" w14:textId="77777777" w:rsidR="00A66980" w:rsidRPr="006E02B7" w:rsidRDefault="00B8650A" w:rsidP="00641A4B">
      <w:pPr>
        <w:pStyle w:val="ListParagraph"/>
        <w:numPr>
          <w:ilvl w:val="0"/>
          <w:numId w:val="25"/>
        </w:numPr>
        <w:rPr>
          <w:rFonts w:cs="Arial"/>
          <w:i/>
          <w:sz w:val="18"/>
          <w:szCs w:val="18"/>
        </w:rPr>
      </w:pPr>
      <w:r w:rsidRPr="006E02B7">
        <w:rPr>
          <w:rFonts w:cs="Arial"/>
          <w:i/>
          <w:sz w:val="18"/>
          <w:szCs w:val="18"/>
        </w:rPr>
        <w:t>Sub-section / Sub-heading</w:t>
      </w:r>
    </w:p>
    <w:p w14:paraId="1214232A" w14:textId="77777777" w:rsidR="00A66980" w:rsidRPr="006E02B7" w:rsidRDefault="00A66980" w:rsidP="00641A4B">
      <w:pPr>
        <w:pStyle w:val="ListParagraph"/>
        <w:numPr>
          <w:ilvl w:val="0"/>
          <w:numId w:val="26"/>
        </w:numPr>
        <w:rPr>
          <w:rFonts w:cs="Arial"/>
          <w:i/>
          <w:sz w:val="18"/>
          <w:szCs w:val="18"/>
        </w:rPr>
      </w:pPr>
      <w:r w:rsidRPr="006E02B7">
        <w:rPr>
          <w:rFonts w:cs="Arial"/>
          <w:i/>
          <w:sz w:val="18"/>
          <w:szCs w:val="18"/>
        </w:rPr>
        <w:t>Tick box (choose one or more)</w:t>
      </w:r>
    </w:p>
    <w:p w14:paraId="2995AF37" w14:textId="77777777" w:rsidR="00A66980" w:rsidRPr="006E02B7" w:rsidRDefault="00A66980" w:rsidP="00641A4B">
      <w:pPr>
        <w:pStyle w:val="ListParagraph"/>
        <w:numPr>
          <w:ilvl w:val="0"/>
          <w:numId w:val="27"/>
        </w:numPr>
        <w:pBdr>
          <w:bottom w:val="dotted" w:sz="24" w:space="1" w:color="auto"/>
        </w:pBdr>
        <w:rPr>
          <w:rFonts w:cs="Arial"/>
          <w:i/>
          <w:sz w:val="18"/>
          <w:szCs w:val="18"/>
        </w:rPr>
      </w:pPr>
      <w:r w:rsidRPr="006E02B7">
        <w:rPr>
          <w:rFonts w:cs="Arial"/>
          <w:i/>
          <w:sz w:val="18"/>
          <w:szCs w:val="18"/>
        </w:rPr>
        <w:t>Free text field</w:t>
      </w:r>
    </w:p>
    <w:p w14:paraId="6E6FAA38" w14:textId="77777777" w:rsidR="00BE43B4" w:rsidRDefault="00BE43B4" w:rsidP="006E02B7">
      <w:pPr>
        <w:jc w:val="center"/>
        <w:rPr>
          <w:rFonts w:cs="Arial"/>
          <w:b/>
          <w:szCs w:val="22"/>
        </w:rPr>
      </w:pPr>
    </w:p>
    <w:p w14:paraId="4CE20CFF" w14:textId="77777777" w:rsidR="00BE43B4" w:rsidRPr="000F01AA" w:rsidRDefault="00BE43B4" w:rsidP="006E02B7">
      <w:pPr>
        <w:jc w:val="center"/>
        <w:rPr>
          <w:lang w:eastAsia="en-GB"/>
        </w:rPr>
      </w:pPr>
    </w:p>
    <w:sectPr w:rsidR="00BE43B4" w:rsidRPr="000F01AA"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6" w:author="Alimchandani, Mahesh" w:date="2015-12-18T14:42:00Z" w:initials="AM">
    <w:p w14:paraId="4C4787BE" w14:textId="77777777" w:rsidR="008C46CC" w:rsidRDefault="008C46CC">
      <w:pPr>
        <w:pStyle w:val="CommentText"/>
      </w:pPr>
      <w:r>
        <w:rPr>
          <w:rStyle w:val="CommentReference"/>
        </w:rPr>
        <w:annotationRef/>
      </w:r>
      <w:r>
        <w:t xml:space="preserve">this is best suited to the website ...otherwise, the list will be out of date v quickly </w:t>
      </w:r>
    </w:p>
  </w:comment>
  <w:comment w:id="284" w:author="Anders Brödje" w:date="2015-10-27T16:16:00Z" w:initials="AB">
    <w:p w14:paraId="6F2F7516" w14:textId="77777777" w:rsidR="008C46CC" w:rsidRDefault="008C46CC" w:rsidP="007D078C">
      <w:pPr>
        <w:pStyle w:val="CommentText"/>
      </w:pPr>
      <w:r>
        <w:rPr>
          <w:rStyle w:val="CommentReference"/>
        </w:rPr>
        <w:annotationRef/>
      </w:r>
      <w:r>
        <w:t>Find ISO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4787BE" w15:done="0"/>
  <w15:commentEx w15:paraId="6F2F75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803A7" w14:textId="77777777" w:rsidR="00B0405D" w:rsidRDefault="00B0405D" w:rsidP="009E1230">
      <w:r>
        <w:separator/>
      </w:r>
    </w:p>
  </w:endnote>
  <w:endnote w:type="continuationSeparator" w:id="0">
    <w:p w14:paraId="20B21C89" w14:textId="77777777" w:rsidR="00B0405D" w:rsidRDefault="00B0405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D01E8" w14:textId="77777777" w:rsidR="008C46CC" w:rsidRPr="008136BC" w:rsidRDefault="008C46C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65E4C">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65E4C">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87590" w14:textId="77777777" w:rsidR="00B0405D" w:rsidRDefault="00B0405D" w:rsidP="009E1230">
      <w:r>
        <w:separator/>
      </w:r>
    </w:p>
  </w:footnote>
  <w:footnote w:type="continuationSeparator" w:id="0">
    <w:p w14:paraId="41A957AB" w14:textId="77777777" w:rsidR="00B0405D" w:rsidRDefault="00B0405D" w:rsidP="009E1230">
      <w:r>
        <w:continuationSeparator/>
      </w:r>
    </w:p>
  </w:footnote>
  <w:footnote w:id="1">
    <w:p w14:paraId="030D677E" w14:textId="77777777" w:rsidR="008C46CC" w:rsidRPr="00675877" w:rsidRDefault="008C46CC" w:rsidP="007D078C">
      <w:pPr>
        <w:pStyle w:val="FootnoteText"/>
      </w:pPr>
      <w:r>
        <w:rPr>
          <w:rStyle w:val="FootnoteReference"/>
        </w:rPr>
        <w:footnoteRef/>
      </w:r>
      <w:r>
        <w:t xml:space="preserve"> </w:t>
      </w:r>
      <w:ins w:id="285" w:author="Alimchandani, Mahesh" w:date="2016-01-13T16:15:00Z">
        <w:r w:rsidRPr="000C0ADA">
          <w:rPr>
            <w:sz w:val="18"/>
            <w:szCs w:val="18"/>
            <w:lang w:eastAsia="de-DE"/>
            <w:rPrChange w:id="286" w:author="Alimchandani, Mahesh" w:date="2016-01-14T09:55:00Z">
              <w:rPr>
                <w:lang w:eastAsia="de-DE"/>
              </w:rPr>
            </w:rPrChange>
          </w:rPr>
          <w:t xml:space="preserve">ISO 9001:2008 – Quality Management systems requirements – Section 0.2 Process Approach </w:t>
        </w:r>
      </w:ins>
      <w:ins w:id="287" w:author="Alimchandani, Mahesh" w:date="2016-01-14T09:44:00Z">
        <w:r w:rsidR="00427887" w:rsidRPr="000C0ADA">
          <w:rPr>
            <w:sz w:val="18"/>
            <w:szCs w:val="18"/>
            <w:lang w:eastAsia="de-DE"/>
            <w:rPrChange w:id="288" w:author="Alimchandani, Mahesh" w:date="2016-01-14T09:55:00Z">
              <w:rPr>
                <w:lang w:eastAsia="de-DE"/>
              </w:rPr>
            </w:rPrChange>
          </w:rPr>
          <w:t xml:space="preserve">refers to </w:t>
        </w:r>
      </w:ins>
      <w:r w:rsidRPr="000C0ADA">
        <w:rPr>
          <w:sz w:val="18"/>
          <w:szCs w:val="18"/>
          <w:rPrChange w:id="289" w:author="Alimchandani, Mahesh" w:date="2016-01-14T09:55:00Z">
            <w:rPr/>
          </w:rPrChange>
        </w:rPr>
        <w:t xml:space="preserve">PDCA cycle – </w:t>
      </w:r>
      <w:ins w:id="290" w:author="Alimchandani, Mahesh" w:date="2016-01-14T09:45:00Z">
        <w:r w:rsidR="00427887" w:rsidRPr="000C0ADA">
          <w:rPr>
            <w:sz w:val="18"/>
            <w:szCs w:val="18"/>
            <w:rPrChange w:id="291" w:author="Alimchandani, Mahesh" w:date="2016-01-14T09:55:00Z">
              <w:rPr/>
            </w:rPrChange>
          </w:rPr>
          <w:t>(</w:t>
        </w:r>
      </w:ins>
      <w:r w:rsidRPr="000C0ADA">
        <w:rPr>
          <w:sz w:val="18"/>
          <w:szCs w:val="18"/>
          <w:rPrChange w:id="292" w:author="Alimchandani, Mahesh" w:date="2016-01-14T09:55:00Z">
            <w:rPr/>
          </w:rPrChange>
        </w:rPr>
        <w:t xml:space="preserve">Plan, Do, Check, Act </w:t>
      </w:r>
      <w:ins w:id="293" w:author="Alimchandani, Mahesh" w:date="2016-01-13T16:15:00Z">
        <w:r w:rsidRPr="000C0ADA">
          <w:rPr>
            <w:sz w:val="18"/>
            <w:szCs w:val="18"/>
            <w:rPrChange w:id="294" w:author="Alimchandani, Mahesh" w:date="2016-01-14T09:55:00Z">
              <w:rPr/>
            </w:rPrChange>
          </w:rPr>
          <w:t>)</w:t>
        </w:r>
      </w:ins>
    </w:p>
  </w:footnote>
  <w:footnote w:id="2">
    <w:p w14:paraId="344805B8" w14:textId="77777777" w:rsidR="008C46CC" w:rsidRPr="006531F8" w:rsidRDefault="008C46CC" w:rsidP="001C5138">
      <w:pPr>
        <w:pStyle w:val="FootnoteText"/>
        <w:jc w:val="both"/>
        <w:rPr>
          <w:sz w:val="18"/>
          <w:szCs w:val="18"/>
        </w:rPr>
      </w:pPr>
      <w:r w:rsidRPr="006531F8">
        <w:rPr>
          <w:rStyle w:val="FootnoteReference"/>
        </w:rPr>
        <w:footnoteRef/>
      </w:r>
      <w:r w:rsidRPr="006531F8">
        <w:t xml:space="preserve"> </w:t>
      </w:r>
      <w:r w:rsidRPr="006531F8">
        <w:rPr>
          <w:sz w:val="18"/>
          <w:szCs w:val="18"/>
        </w:rPr>
        <w:t xml:space="preserve">Meta-analyses are when results from a great number of experiments / tests are gathered, compared and trends, if any, analysed. </w:t>
      </w:r>
      <w:r>
        <w:rPr>
          <w:sz w:val="18"/>
          <w:szCs w:val="18"/>
        </w:rPr>
        <w:t>A</w:t>
      </w:r>
      <w:r w:rsidRPr="006531F8">
        <w:rPr>
          <w:sz w:val="18"/>
          <w:szCs w:val="18"/>
        </w:rPr>
        <w:t xml:space="preserve"> single experiment or test </w:t>
      </w:r>
      <w:r>
        <w:rPr>
          <w:sz w:val="18"/>
          <w:szCs w:val="18"/>
        </w:rPr>
        <w:t>u</w:t>
      </w:r>
      <w:r w:rsidRPr="006531F8">
        <w:rPr>
          <w:sz w:val="18"/>
          <w:szCs w:val="18"/>
        </w:rPr>
        <w:t xml:space="preserve">sually only </w:t>
      </w:r>
      <w:r>
        <w:rPr>
          <w:sz w:val="18"/>
          <w:szCs w:val="18"/>
        </w:rPr>
        <w:t>offers</w:t>
      </w:r>
      <w:r w:rsidRPr="006531F8">
        <w:rPr>
          <w:sz w:val="18"/>
          <w:szCs w:val="18"/>
        </w:rPr>
        <w:t xml:space="preserve"> limited information on a specific question / hypothesis</w:t>
      </w:r>
      <w:r>
        <w:rPr>
          <w:sz w:val="18"/>
          <w:szCs w:val="18"/>
        </w:rPr>
        <w:t xml:space="preserve">; </w:t>
      </w:r>
      <w:r w:rsidRPr="006531F8">
        <w:rPr>
          <w:sz w:val="18"/>
          <w:szCs w:val="18"/>
        </w:rPr>
        <w:t>meta-analyses</w:t>
      </w:r>
      <w:r>
        <w:rPr>
          <w:sz w:val="18"/>
          <w:szCs w:val="18"/>
        </w:rPr>
        <w:t xml:space="preserve">, however, can represent a </w:t>
      </w:r>
      <w:r w:rsidRPr="006531F8">
        <w:rPr>
          <w:sz w:val="18"/>
          <w:szCs w:val="18"/>
        </w:rPr>
        <w:t>bigger picture.</w:t>
      </w:r>
    </w:p>
    <w:p w14:paraId="4A103F7C" w14:textId="77777777" w:rsidR="008C46CC" w:rsidRPr="00AF16A9" w:rsidRDefault="008C46CC" w:rsidP="001C5138">
      <w:pPr>
        <w:pStyle w:val="FootnoteText"/>
        <w:jc w:val="both"/>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8D9B2" w14:textId="77777777" w:rsidR="008C46CC" w:rsidRDefault="008C46CC" w:rsidP="008136BC">
    <w:pPr>
      <w:jc w:val="center"/>
      <w:rPr>
        <w:ins w:id="551" w:author="Alimchandani, Mahesh" w:date="2016-01-13T15:56:00Z"/>
        <w:rFonts w:cs="Arial"/>
        <w:sz w:val="20"/>
      </w:rPr>
    </w:pPr>
    <w:r w:rsidRPr="00167050">
      <w:rPr>
        <w:rFonts w:cs="Arial"/>
        <w:sz w:val="20"/>
      </w:rPr>
      <w:t xml:space="preserve">Guideline #### – </w:t>
    </w:r>
    <w:del w:id="552" w:author="Alimchandani, Mahesh" w:date="2016-01-13T15:56:00Z">
      <w:r w:rsidRPr="00167050" w:rsidDel="00CB52D3">
        <w:rPr>
          <w:rFonts w:cs="Arial"/>
          <w:sz w:val="20"/>
        </w:rPr>
        <w:delText xml:space="preserve">The </w:delText>
      </w:r>
      <w:r w:rsidRPr="00167050" w:rsidDel="00CB52D3">
        <w:delText xml:space="preserve">planning </w:delText>
      </w:r>
      <w:r w:rsidDel="00CB52D3">
        <w:delText xml:space="preserve">of e-navigation </w:delText>
      </w:r>
      <w:r w:rsidRPr="00167050" w:rsidDel="00CB52D3">
        <w:delText>testbeds and reporting o</w:delText>
      </w:r>
      <w:r w:rsidDel="00CB52D3">
        <w:delText>f</w:delText>
      </w:r>
      <w:r w:rsidRPr="00167050" w:rsidDel="00CB52D3">
        <w:delText xml:space="preserve"> testbed results</w:delText>
      </w:r>
    </w:del>
  </w:p>
  <w:p w14:paraId="7B844D7D" w14:textId="77777777" w:rsidR="008C46CC" w:rsidRPr="00167050" w:rsidRDefault="008C46CC" w:rsidP="008136BC">
    <w:pPr>
      <w:jc w:val="center"/>
      <w:rPr>
        <w:rFonts w:cs="Arial"/>
        <w:sz w:val="20"/>
      </w:rPr>
    </w:pPr>
    <w:ins w:id="553" w:author="Alimchandani, Mahesh" w:date="2016-01-13T15:56:00Z">
      <w:r>
        <w:rPr>
          <w:rFonts w:cs="Arial"/>
          <w:sz w:val="20"/>
        </w:rPr>
        <w:t xml:space="preserve">The </w:t>
      </w:r>
      <w:r w:rsidRPr="00CB52D3">
        <w:rPr>
          <w:rFonts w:cs="Arial"/>
          <w:sz w:val="20"/>
        </w:rPr>
        <w:t>planning and reporting of e-</w:t>
      </w:r>
    </w:ins>
    <w:ins w:id="554" w:author="Alimchandani, Mahesh" w:date="2016-01-14T09:01:00Z">
      <w:r>
        <w:rPr>
          <w:rFonts w:cs="Arial"/>
          <w:sz w:val="20"/>
        </w:rPr>
        <w:t>N</w:t>
      </w:r>
    </w:ins>
    <w:ins w:id="555" w:author="Alimchandani, Mahesh" w:date="2016-01-13T15:56:00Z">
      <w:r w:rsidRPr="00CB52D3">
        <w:rPr>
          <w:rFonts w:cs="Arial"/>
          <w:sz w:val="20"/>
        </w:rPr>
        <w:t xml:space="preserve">avigation testbeds”.    </w:t>
      </w:r>
    </w:ins>
  </w:p>
  <w:p w14:paraId="1D9DADB9" w14:textId="77777777" w:rsidR="008C46CC" w:rsidDel="00E11EB6" w:rsidRDefault="008C46CC" w:rsidP="008136BC">
    <w:pPr>
      <w:pBdr>
        <w:bottom w:val="single" w:sz="4" w:space="1" w:color="auto"/>
      </w:pBdr>
      <w:jc w:val="center"/>
      <w:rPr>
        <w:del w:id="556" w:author="Alimchandani, Mahesh" w:date="2015-12-17T14:55:00Z"/>
      </w:rPr>
    </w:pPr>
    <w:del w:id="557" w:author="Alimchandani, Mahesh" w:date="2015-12-17T14:55:00Z">
      <w:r w:rsidRPr="00167050" w:rsidDel="00E11EB6">
        <w:rPr>
          <w:rFonts w:cs="Arial"/>
          <w:sz w:val="20"/>
          <w:highlight w:val="yellow"/>
        </w:rPr>
        <w:delText>xx</w:delText>
      </w:r>
      <w:r w:rsidRPr="00167050" w:rsidDel="00E11EB6">
        <w:rPr>
          <w:rFonts w:cs="Arial"/>
          <w:sz w:val="20"/>
        </w:rPr>
        <w:delText xml:space="preserve"> 2016</w:delText>
      </w:r>
    </w:del>
  </w:p>
  <w:p w14:paraId="451E48AE" w14:textId="77777777" w:rsidR="008C46CC" w:rsidRDefault="008C46CC">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4254" w14:textId="77777777" w:rsidR="008C46CC" w:rsidRDefault="008C46CC" w:rsidP="007526CF">
    <w:pPr>
      <w:pStyle w:val="Header"/>
      <w:jc w:val="right"/>
    </w:pPr>
    <w:ins w:id="558" w:author="Alimchandani, Mahesh" w:date="2016-01-13T16:03:00Z">
      <w:r>
        <w:t xml:space="preserve">Formerly </w:t>
      </w:r>
    </w:ins>
    <w:r w:rsidRPr="007526CF">
      <w:t>e-NAV1</w:t>
    </w:r>
    <w:r>
      <w:t>7-14.2.1</w:t>
    </w:r>
  </w:p>
  <w:p w14:paraId="317B705A" w14:textId="77777777" w:rsidR="008C46CC" w:rsidRDefault="008C46CC" w:rsidP="007526CF">
    <w:pPr>
      <w:pStyle w:val="Header"/>
      <w:jc w:val="right"/>
      <w:rPr>
        <w:ins w:id="559" w:author="Alimchandani, Mahesh" w:date="2016-01-13T16:03:00Z"/>
      </w:rPr>
    </w:pPr>
  </w:p>
  <w:p w14:paraId="6791EC62" w14:textId="77777777" w:rsidR="008C46CC" w:rsidRDefault="008C46CC" w:rsidP="007526CF">
    <w:pPr>
      <w:pStyle w:val="Header"/>
      <w:jc w:val="right"/>
      <w:rPr>
        <w:ins w:id="560" w:author="Alimchandani, Mahesh" w:date="2016-01-13T16:03:00Z"/>
      </w:rPr>
    </w:pPr>
    <w:r>
      <w:t xml:space="preserve">Draft </w:t>
    </w:r>
    <w:r w:rsidRPr="007526CF">
      <w:t xml:space="preserve">Guidelines </w:t>
    </w:r>
    <w:ins w:id="561" w:author="Alimchandani, Mahesh" w:date="2016-01-13T15:55:00Z">
      <w:r>
        <w:t>on t</w:t>
      </w:r>
      <w:r w:rsidRPr="00CB52D3">
        <w:t>he planning and rep</w:t>
      </w:r>
      <w:r>
        <w:t>orting of e-navigation testbeds</w:t>
      </w:r>
    </w:ins>
  </w:p>
  <w:p w14:paraId="64265493" w14:textId="77777777" w:rsidR="008C46CC" w:rsidRDefault="008C46CC" w:rsidP="007526CF">
    <w:pPr>
      <w:pStyle w:val="Header"/>
      <w:jc w:val="right"/>
      <w:rPr>
        <w:ins w:id="562" w:author="Alimchandani, Mahesh" w:date="2016-01-13T16:03:00Z"/>
      </w:rPr>
    </w:pPr>
  </w:p>
  <w:p w14:paraId="2D87779A" w14:textId="77777777" w:rsidR="008C46CC" w:rsidRDefault="008C46CC" w:rsidP="007526CF">
    <w:pPr>
      <w:pStyle w:val="Header"/>
      <w:jc w:val="right"/>
    </w:pPr>
    <w:ins w:id="563" w:author="Alimchandani, Mahesh" w:date="2016-01-13T15:55:00Z">
      <w:r w:rsidRPr="00CB52D3">
        <w:t xml:space="preserve">.    </w:t>
      </w:r>
    </w:ins>
    <w:del w:id="564" w:author="Alimchandani, Mahesh" w:date="2016-01-13T15:54:00Z">
      <w:r w:rsidRPr="007526CF" w:rsidDel="00CB52D3">
        <w:delText xml:space="preserve">on </w:delText>
      </w:r>
      <w:r w:rsidDel="00CB52D3">
        <w:delText xml:space="preserve">planning of e-navigation testbeds and reporting of </w:delText>
      </w:r>
      <w:r w:rsidRPr="007526CF" w:rsidDel="00CB52D3">
        <w:delText>testbed</w:delText>
      </w:r>
      <w:r w:rsidDel="00CB52D3">
        <w:delText xml:space="preserve"> results.doc</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E231F5"/>
    <w:multiLevelType w:val="hybridMultilevel"/>
    <w:tmpl w:val="81F4C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A354C7F"/>
    <w:multiLevelType w:val="hybridMultilevel"/>
    <w:tmpl w:val="71680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A6B6B79"/>
    <w:multiLevelType w:val="hybridMultilevel"/>
    <w:tmpl w:val="A4422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49556FA"/>
    <w:multiLevelType w:val="hybridMultilevel"/>
    <w:tmpl w:val="1AC8CCC8"/>
    <w:lvl w:ilvl="0" w:tplc="299CAF3C">
      <w:start w:val="1"/>
      <w:numFmt w:val="bullet"/>
      <w:lvlText w:val="-"/>
      <w:lvlJc w:val="left"/>
      <w:pPr>
        <w:ind w:left="360" w:hanging="360"/>
      </w:pPr>
      <w:rPr>
        <w:rFonts w:ascii="Times New Roman" w:eastAsiaTheme="minorEastAsia"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9C37E91"/>
    <w:multiLevelType w:val="multilevel"/>
    <w:tmpl w:val="01FC9EB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C231541"/>
    <w:multiLevelType w:val="hybridMultilevel"/>
    <w:tmpl w:val="987E9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BE5012"/>
    <w:multiLevelType w:val="hybridMultilevel"/>
    <w:tmpl w:val="270446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CFF1FB8"/>
    <w:multiLevelType w:val="multilevel"/>
    <w:tmpl w:val="19D2DB7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AD5F03"/>
    <w:multiLevelType w:val="hybridMultilevel"/>
    <w:tmpl w:val="77FA541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4B0F8A"/>
    <w:multiLevelType w:val="hybridMultilevel"/>
    <w:tmpl w:val="A48C19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12A1FC5"/>
    <w:multiLevelType w:val="hybridMultilevel"/>
    <w:tmpl w:val="EB6AD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AF197A"/>
    <w:multiLevelType w:val="hybridMultilevel"/>
    <w:tmpl w:val="11380ED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B0C511A"/>
    <w:multiLevelType w:val="hybridMultilevel"/>
    <w:tmpl w:val="4D760EA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B60612C"/>
    <w:multiLevelType w:val="hybridMultilevel"/>
    <w:tmpl w:val="E4008D38"/>
    <w:lvl w:ilvl="0" w:tplc="0C090001">
      <w:start w:val="1"/>
      <w:numFmt w:val="bullet"/>
      <w:lvlText w:val=""/>
      <w:lvlJc w:val="left"/>
      <w:pPr>
        <w:ind w:left="720" w:hanging="360"/>
      </w:pPr>
      <w:rPr>
        <w:rFonts w:ascii="Symbol" w:hAnsi="Symbol" w:hint="default"/>
      </w:rPr>
    </w:lvl>
    <w:lvl w:ilvl="1" w:tplc="2E42FB76">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CA05443"/>
    <w:multiLevelType w:val="hybridMultilevel"/>
    <w:tmpl w:val="28B65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5E8A2C5E"/>
    <w:multiLevelType w:val="hybridMultilevel"/>
    <w:tmpl w:val="50FC3D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5F4355BA"/>
    <w:multiLevelType w:val="hybridMultilevel"/>
    <w:tmpl w:val="00286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3B26B29"/>
    <w:multiLevelType w:val="hybridMultilevel"/>
    <w:tmpl w:val="B6403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66877E3"/>
    <w:multiLevelType w:val="hybridMultilevel"/>
    <w:tmpl w:val="170EB55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95E7FAA"/>
    <w:multiLevelType w:val="hybridMultilevel"/>
    <w:tmpl w:val="01068E7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B5A3415"/>
    <w:multiLevelType w:val="hybridMultilevel"/>
    <w:tmpl w:val="76504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7A67C6E"/>
    <w:multiLevelType w:val="hybridMultilevel"/>
    <w:tmpl w:val="9E9C48C0"/>
    <w:lvl w:ilvl="0" w:tplc="0809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8576D54"/>
    <w:multiLevelType w:val="hybridMultilevel"/>
    <w:tmpl w:val="D6FAB6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8B16E63"/>
    <w:multiLevelType w:val="hybridMultilevel"/>
    <w:tmpl w:val="29EA626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8">
    <w:nsid w:val="7C13400F"/>
    <w:multiLevelType w:val="hybridMultilevel"/>
    <w:tmpl w:val="89367ED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ECE7DCD"/>
    <w:multiLevelType w:val="hybridMultilevel"/>
    <w:tmpl w:val="C5EC8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13"/>
  </w:num>
  <w:num w:numId="4">
    <w:abstractNumId w:val="21"/>
  </w:num>
  <w:num w:numId="5">
    <w:abstractNumId w:val="3"/>
  </w:num>
  <w:num w:numId="6">
    <w:abstractNumId w:val="33"/>
  </w:num>
  <w:num w:numId="7">
    <w:abstractNumId w:val="16"/>
  </w:num>
  <w:num w:numId="8">
    <w:abstractNumId w:val="28"/>
  </w:num>
  <w:num w:numId="9">
    <w:abstractNumId w:val="37"/>
  </w:num>
  <w:num w:numId="10">
    <w:abstractNumId w:val="24"/>
  </w:num>
  <w:num w:numId="11">
    <w:abstractNumId w:val="0"/>
  </w:num>
  <w:num w:numId="12">
    <w:abstractNumId w:val="11"/>
  </w:num>
  <w:num w:numId="13">
    <w:abstractNumId w:val="23"/>
  </w:num>
  <w:num w:numId="14">
    <w:abstractNumId w:val="7"/>
  </w:num>
  <w:num w:numId="15">
    <w:abstractNumId w:val="14"/>
  </w:num>
  <w:num w:numId="16">
    <w:abstractNumId w:val="20"/>
  </w:num>
  <w:num w:numId="17">
    <w:abstractNumId w:val="26"/>
  </w:num>
  <w:num w:numId="18">
    <w:abstractNumId w:val="31"/>
  </w:num>
  <w:num w:numId="19">
    <w:abstractNumId w:val="2"/>
  </w:num>
  <w:num w:numId="20">
    <w:abstractNumId w:val="8"/>
  </w:num>
  <w:num w:numId="21">
    <w:abstractNumId w:val="17"/>
  </w:num>
  <w:num w:numId="22">
    <w:abstractNumId w:val="32"/>
  </w:num>
  <w:num w:numId="23">
    <w:abstractNumId w:val="25"/>
  </w:num>
  <w:num w:numId="24">
    <w:abstractNumId w:val="18"/>
  </w:num>
  <w:num w:numId="25">
    <w:abstractNumId w:val="29"/>
  </w:num>
  <w:num w:numId="26">
    <w:abstractNumId w:val="30"/>
  </w:num>
  <w:num w:numId="27">
    <w:abstractNumId w:val="19"/>
  </w:num>
  <w:num w:numId="28">
    <w:abstractNumId w:val="12"/>
  </w:num>
  <w:num w:numId="29">
    <w:abstractNumId w:val="36"/>
  </w:num>
  <w:num w:numId="30">
    <w:abstractNumId w:val="38"/>
  </w:num>
  <w:num w:numId="31">
    <w:abstractNumId w:val="9"/>
  </w:num>
  <w:num w:numId="32">
    <w:abstractNumId w:val="22"/>
  </w:num>
  <w:num w:numId="33">
    <w:abstractNumId w:val="4"/>
  </w:num>
  <w:num w:numId="34">
    <w:abstractNumId w:val="10"/>
  </w:num>
  <w:num w:numId="35">
    <w:abstractNumId w:val="6"/>
  </w:num>
  <w:num w:numId="36">
    <w:abstractNumId w:val="5"/>
  </w:num>
  <w:num w:numId="37">
    <w:abstractNumId w:val="34"/>
  </w:num>
  <w:num w:numId="38">
    <w:abstractNumId w:val="15"/>
  </w:num>
  <w:num w:numId="39">
    <w:abstractNumId w:val="7"/>
  </w:num>
  <w:num w:numId="40">
    <w:abstractNumId w:val="7"/>
  </w:num>
  <w:num w:numId="41">
    <w:abstractNumId w:val="39"/>
  </w:num>
  <w:num w:numId="42">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7B"/>
    <w:rsid w:val="000315F4"/>
    <w:rsid w:val="000327E0"/>
    <w:rsid w:val="00032948"/>
    <w:rsid w:val="000420D8"/>
    <w:rsid w:val="000448A8"/>
    <w:rsid w:val="000605BB"/>
    <w:rsid w:val="000672F8"/>
    <w:rsid w:val="000770E8"/>
    <w:rsid w:val="00084AEF"/>
    <w:rsid w:val="00087517"/>
    <w:rsid w:val="000B4D25"/>
    <w:rsid w:val="000B519E"/>
    <w:rsid w:val="000B6C53"/>
    <w:rsid w:val="000C0ADA"/>
    <w:rsid w:val="000C4B6E"/>
    <w:rsid w:val="000D1689"/>
    <w:rsid w:val="000F01AA"/>
    <w:rsid w:val="000F1EA0"/>
    <w:rsid w:val="000F22D6"/>
    <w:rsid w:val="00117DC5"/>
    <w:rsid w:val="00134950"/>
    <w:rsid w:val="00141385"/>
    <w:rsid w:val="00162C42"/>
    <w:rsid w:val="00167050"/>
    <w:rsid w:val="00180578"/>
    <w:rsid w:val="0018656F"/>
    <w:rsid w:val="00190B2B"/>
    <w:rsid w:val="00196F8E"/>
    <w:rsid w:val="00197274"/>
    <w:rsid w:val="001A0280"/>
    <w:rsid w:val="001A092F"/>
    <w:rsid w:val="001A2B50"/>
    <w:rsid w:val="001B19F1"/>
    <w:rsid w:val="001B1E89"/>
    <w:rsid w:val="001C0358"/>
    <w:rsid w:val="001C0921"/>
    <w:rsid w:val="001C19A4"/>
    <w:rsid w:val="001C465B"/>
    <w:rsid w:val="001C5138"/>
    <w:rsid w:val="001C637C"/>
    <w:rsid w:val="001D1B06"/>
    <w:rsid w:val="001D38ED"/>
    <w:rsid w:val="001D3B7C"/>
    <w:rsid w:val="001D55D2"/>
    <w:rsid w:val="001D5DFD"/>
    <w:rsid w:val="001F3E12"/>
    <w:rsid w:val="00207DD1"/>
    <w:rsid w:val="00226BCE"/>
    <w:rsid w:val="00244044"/>
    <w:rsid w:val="0024757B"/>
    <w:rsid w:val="0027156D"/>
    <w:rsid w:val="00277327"/>
    <w:rsid w:val="002835CE"/>
    <w:rsid w:val="00287CAB"/>
    <w:rsid w:val="00294381"/>
    <w:rsid w:val="002A62A5"/>
    <w:rsid w:val="002A6AAB"/>
    <w:rsid w:val="002B4786"/>
    <w:rsid w:val="002B6DD7"/>
    <w:rsid w:val="002B7341"/>
    <w:rsid w:val="002C27D3"/>
    <w:rsid w:val="002C32AE"/>
    <w:rsid w:val="002C38C0"/>
    <w:rsid w:val="002E7CE7"/>
    <w:rsid w:val="002F09BB"/>
    <w:rsid w:val="002F7535"/>
    <w:rsid w:val="00303D1E"/>
    <w:rsid w:val="00317D7F"/>
    <w:rsid w:val="00323CA3"/>
    <w:rsid w:val="00327498"/>
    <w:rsid w:val="0032752D"/>
    <w:rsid w:val="003307AA"/>
    <w:rsid w:val="00343066"/>
    <w:rsid w:val="00344215"/>
    <w:rsid w:val="00346B72"/>
    <w:rsid w:val="003520E8"/>
    <w:rsid w:val="00365E4C"/>
    <w:rsid w:val="00371BEF"/>
    <w:rsid w:val="0037738E"/>
    <w:rsid w:val="00380C7B"/>
    <w:rsid w:val="00381EE6"/>
    <w:rsid w:val="003846D3"/>
    <w:rsid w:val="00384827"/>
    <w:rsid w:val="003872BC"/>
    <w:rsid w:val="003907CA"/>
    <w:rsid w:val="00390A4F"/>
    <w:rsid w:val="00395D68"/>
    <w:rsid w:val="003A2960"/>
    <w:rsid w:val="003A4769"/>
    <w:rsid w:val="003A7114"/>
    <w:rsid w:val="003A782E"/>
    <w:rsid w:val="003B21DF"/>
    <w:rsid w:val="003C25A1"/>
    <w:rsid w:val="003D1BDE"/>
    <w:rsid w:val="003F23D2"/>
    <w:rsid w:val="00404639"/>
    <w:rsid w:val="004226EF"/>
    <w:rsid w:val="00422E65"/>
    <w:rsid w:val="00427887"/>
    <w:rsid w:val="0043500B"/>
    <w:rsid w:val="0043657D"/>
    <w:rsid w:val="00442506"/>
    <w:rsid w:val="00446D7C"/>
    <w:rsid w:val="004504FA"/>
    <w:rsid w:val="00451C07"/>
    <w:rsid w:val="00460028"/>
    <w:rsid w:val="00471810"/>
    <w:rsid w:val="00474426"/>
    <w:rsid w:val="00477A34"/>
    <w:rsid w:val="00483181"/>
    <w:rsid w:val="00487F3F"/>
    <w:rsid w:val="00494EBE"/>
    <w:rsid w:val="004955B7"/>
    <w:rsid w:val="004A015D"/>
    <w:rsid w:val="004A3893"/>
    <w:rsid w:val="004B2888"/>
    <w:rsid w:val="004C2F5C"/>
    <w:rsid w:val="004F17F7"/>
    <w:rsid w:val="004F2125"/>
    <w:rsid w:val="004F72F9"/>
    <w:rsid w:val="00500772"/>
    <w:rsid w:val="00503458"/>
    <w:rsid w:val="00505A70"/>
    <w:rsid w:val="00511581"/>
    <w:rsid w:val="00517D0E"/>
    <w:rsid w:val="0052391D"/>
    <w:rsid w:val="005262F8"/>
    <w:rsid w:val="00562662"/>
    <w:rsid w:val="00562874"/>
    <w:rsid w:val="005633DA"/>
    <w:rsid w:val="00564600"/>
    <w:rsid w:val="00571912"/>
    <w:rsid w:val="005748EE"/>
    <w:rsid w:val="00575D38"/>
    <w:rsid w:val="00582569"/>
    <w:rsid w:val="005A6C35"/>
    <w:rsid w:val="005B0FE6"/>
    <w:rsid w:val="005B1F3D"/>
    <w:rsid w:val="005B4359"/>
    <w:rsid w:val="005B621B"/>
    <w:rsid w:val="005C1481"/>
    <w:rsid w:val="005C2204"/>
    <w:rsid w:val="005D12A9"/>
    <w:rsid w:val="005D42CD"/>
    <w:rsid w:val="005D4AA7"/>
    <w:rsid w:val="005E1275"/>
    <w:rsid w:val="005E37B7"/>
    <w:rsid w:val="005F00BC"/>
    <w:rsid w:val="005F4361"/>
    <w:rsid w:val="00600550"/>
    <w:rsid w:val="0060535D"/>
    <w:rsid w:val="00607553"/>
    <w:rsid w:val="00623816"/>
    <w:rsid w:val="0063011F"/>
    <w:rsid w:val="00632734"/>
    <w:rsid w:val="00641A4B"/>
    <w:rsid w:val="006427BF"/>
    <w:rsid w:val="006450A1"/>
    <w:rsid w:val="00652BEA"/>
    <w:rsid w:val="006531F8"/>
    <w:rsid w:val="00655287"/>
    <w:rsid w:val="00666C42"/>
    <w:rsid w:val="00675975"/>
    <w:rsid w:val="00676401"/>
    <w:rsid w:val="00680480"/>
    <w:rsid w:val="006A69B7"/>
    <w:rsid w:val="006C1C3B"/>
    <w:rsid w:val="006D2CA3"/>
    <w:rsid w:val="006D504A"/>
    <w:rsid w:val="006E02B7"/>
    <w:rsid w:val="006E22E3"/>
    <w:rsid w:val="006F5BF7"/>
    <w:rsid w:val="006F77C1"/>
    <w:rsid w:val="00702AAD"/>
    <w:rsid w:val="00710E80"/>
    <w:rsid w:val="00716C09"/>
    <w:rsid w:val="00721DBE"/>
    <w:rsid w:val="0072356A"/>
    <w:rsid w:val="007379A8"/>
    <w:rsid w:val="0075170E"/>
    <w:rsid w:val="00752173"/>
    <w:rsid w:val="007526CF"/>
    <w:rsid w:val="00767FC6"/>
    <w:rsid w:val="0079750C"/>
    <w:rsid w:val="007A3B14"/>
    <w:rsid w:val="007C65E6"/>
    <w:rsid w:val="007D078C"/>
    <w:rsid w:val="007D4947"/>
    <w:rsid w:val="007E10BB"/>
    <w:rsid w:val="007E43BC"/>
    <w:rsid w:val="00804B14"/>
    <w:rsid w:val="008136BC"/>
    <w:rsid w:val="0081455D"/>
    <w:rsid w:val="00833BB5"/>
    <w:rsid w:val="0083684A"/>
    <w:rsid w:val="00857962"/>
    <w:rsid w:val="00863D8E"/>
    <w:rsid w:val="008650CF"/>
    <w:rsid w:val="00866872"/>
    <w:rsid w:val="00867EB9"/>
    <w:rsid w:val="0087060C"/>
    <w:rsid w:val="00870A1B"/>
    <w:rsid w:val="0087112A"/>
    <w:rsid w:val="0088066B"/>
    <w:rsid w:val="0088277B"/>
    <w:rsid w:val="008B24CB"/>
    <w:rsid w:val="008B411B"/>
    <w:rsid w:val="008C46CC"/>
    <w:rsid w:val="008C68EF"/>
    <w:rsid w:val="008D3E6A"/>
    <w:rsid w:val="008D436C"/>
    <w:rsid w:val="008D5201"/>
    <w:rsid w:val="008E5818"/>
    <w:rsid w:val="008F5293"/>
    <w:rsid w:val="008F5390"/>
    <w:rsid w:val="00902493"/>
    <w:rsid w:val="0090333E"/>
    <w:rsid w:val="009106A4"/>
    <w:rsid w:val="00917BE0"/>
    <w:rsid w:val="00921872"/>
    <w:rsid w:val="00922B53"/>
    <w:rsid w:val="00932AEE"/>
    <w:rsid w:val="00933DCC"/>
    <w:rsid w:val="009404B9"/>
    <w:rsid w:val="009426DC"/>
    <w:rsid w:val="009446DB"/>
    <w:rsid w:val="00945A82"/>
    <w:rsid w:val="009504E2"/>
    <w:rsid w:val="00956293"/>
    <w:rsid w:val="009633A9"/>
    <w:rsid w:val="0097790F"/>
    <w:rsid w:val="00983B71"/>
    <w:rsid w:val="00986D5A"/>
    <w:rsid w:val="00990458"/>
    <w:rsid w:val="009A2232"/>
    <w:rsid w:val="009A2C02"/>
    <w:rsid w:val="009B279C"/>
    <w:rsid w:val="009B30D7"/>
    <w:rsid w:val="009B54A0"/>
    <w:rsid w:val="009C22FA"/>
    <w:rsid w:val="009C48B3"/>
    <w:rsid w:val="009D149F"/>
    <w:rsid w:val="009D215E"/>
    <w:rsid w:val="009D57EF"/>
    <w:rsid w:val="009E1230"/>
    <w:rsid w:val="009E2143"/>
    <w:rsid w:val="009E2F87"/>
    <w:rsid w:val="00A000C4"/>
    <w:rsid w:val="00A01561"/>
    <w:rsid w:val="00A02FBC"/>
    <w:rsid w:val="00A06B60"/>
    <w:rsid w:val="00A10C41"/>
    <w:rsid w:val="00A11130"/>
    <w:rsid w:val="00A14A4B"/>
    <w:rsid w:val="00A163D8"/>
    <w:rsid w:val="00A21909"/>
    <w:rsid w:val="00A23A42"/>
    <w:rsid w:val="00A279AF"/>
    <w:rsid w:val="00A27A7A"/>
    <w:rsid w:val="00A313FE"/>
    <w:rsid w:val="00A41A5C"/>
    <w:rsid w:val="00A4461A"/>
    <w:rsid w:val="00A44622"/>
    <w:rsid w:val="00A6234F"/>
    <w:rsid w:val="00A6286F"/>
    <w:rsid w:val="00A6617E"/>
    <w:rsid w:val="00A66980"/>
    <w:rsid w:val="00A77287"/>
    <w:rsid w:val="00A86118"/>
    <w:rsid w:val="00A91A87"/>
    <w:rsid w:val="00A934F2"/>
    <w:rsid w:val="00A96121"/>
    <w:rsid w:val="00AA230A"/>
    <w:rsid w:val="00AA45F5"/>
    <w:rsid w:val="00AA5A46"/>
    <w:rsid w:val="00AB120E"/>
    <w:rsid w:val="00AB5CAB"/>
    <w:rsid w:val="00AC2C6D"/>
    <w:rsid w:val="00AC5F56"/>
    <w:rsid w:val="00AD34EF"/>
    <w:rsid w:val="00AE5700"/>
    <w:rsid w:val="00AF16A9"/>
    <w:rsid w:val="00AF615B"/>
    <w:rsid w:val="00B0405D"/>
    <w:rsid w:val="00B07C90"/>
    <w:rsid w:val="00B10999"/>
    <w:rsid w:val="00B21CAA"/>
    <w:rsid w:val="00B22FA1"/>
    <w:rsid w:val="00B43C65"/>
    <w:rsid w:val="00B4611C"/>
    <w:rsid w:val="00B5027B"/>
    <w:rsid w:val="00B50CAD"/>
    <w:rsid w:val="00B51523"/>
    <w:rsid w:val="00B534F2"/>
    <w:rsid w:val="00B55CB0"/>
    <w:rsid w:val="00B60C95"/>
    <w:rsid w:val="00B6686E"/>
    <w:rsid w:val="00B66DC6"/>
    <w:rsid w:val="00B75C73"/>
    <w:rsid w:val="00B76326"/>
    <w:rsid w:val="00B8650A"/>
    <w:rsid w:val="00B875A8"/>
    <w:rsid w:val="00B91548"/>
    <w:rsid w:val="00BA0D58"/>
    <w:rsid w:val="00BB7745"/>
    <w:rsid w:val="00BD11AF"/>
    <w:rsid w:val="00BD2E5A"/>
    <w:rsid w:val="00BD5AF3"/>
    <w:rsid w:val="00BD64F3"/>
    <w:rsid w:val="00BE1BEC"/>
    <w:rsid w:val="00BE43B4"/>
    <w:rsid w:val="00BF0428"/>
    <w:rsid w:val="00BF35BE"/>
    <w:rsid w:val="00BF5ADD"/>
    <w:rsid w:val="00C03C7B"/>
    <w:rsid w:val="00C1203B"/>
    <w:rsid w:val="00C12B6B"/>
    <w:rsid w:val="00C2749B"/>
    <w:rsid w:val="00C304F0"/>
    <w:rsid w:val="00C353E3"/>
    <w:rsid w:val="00C50193"/>
    <w:rsid w:val="00C528B9"/>
    <w:rsid w:val="00C531DA"/>
    <w:rsid w:val="00C652FC"/>
    <w:rsid w:val="00C669FD"/>
    <w:rsid w:val="00C7489F"/>
    <w:rsid w:val="00C75503"/>
    <w:rsid w:val="00C92711"/>
    <w:rsid w:val="00C96B6D"/>
    <w:rsid w:val="00CA1994"/>
    <w:rsid w:val="00CA38D8"/>
    <w:rsid w:val="00CA5FD1"/>
    <w:rsid w:val="00CB52D3"/>
    <w:rsid w:val="00CB5315"/>
    <w:rsid w:val="00CB5860"/>
    <w:rsid w:val="00CC235D"/>
    <w:rsid w:val="00CC6B94"/>
    <w:rsid w:val="00CD2F28"/>
    <w:rsid w:val="00CD7575"/>
    <w:rsid w:val="00CE70ED"/>
    <w:rsid w:val="00CF0E1E"/>
    <w:rsid w:val="00CF48AF"/>
    <w:rsid w:val="00CF6AE3"/>
    <w:rsid w:val="00D00257"/>
    <w:rsid w:val="00D017BE"/>
    <w:rsid w:val="00D030B8"/>
    <w:rsid w:val="00D152D6"/>
    <w:rsid w:val="00D16D37"/>
    <w:rsid w:val="00D21BCE"/>
    <w:rsid w:val="00D23D75"/>
    <w:rsid w:val="00D257D4"/>
    <w:rsid w:val="00D265B4"/>
    <w:rsid w:val="00D3428B"/>
    <w:rsid w:val="00D408A1"/>
    <w:rsid w:val="00D50131"/>
    <w:rsid w:val="00D50E94"/>
    <w:rsid w:val="00D52150"/>
    <w:rsid w:val="00D611C9"/>
    <w:rsid w:val="00D76CB6"/>
    <w:rsid w:val="00D8361E"/>
    <w:rsid w:val="00D847AD"/>
    <w:rsid w:val="00D84A9A"/>
    <w:rsid w:val="00D86263"/>
    <w:rsid w:val="00D86532"/>
    <w:rsid w:val="00D879DA"/>
    <w:rsid w:val="00D91E2D"/>
    <w:rsid w:val="00D96277"/>
    <w:rsid w:val="00DA55E2"/>
    <w:rsid w:val="00DB45E4"/>
    <w:rsid w:val="00DB585F"/>
    <w:rsid w:val="00DC0C00"/>
    <w:rsid w:val="00DC1CA6"/>
    <w:rsid w:val="00DC59C0"/>
    <w:rsid w:val="00DC75C6"/>
    <w:rsid w:val="00DD347A"/>
    <w:rsid w:val="00DD6174"/>
    <w:rsid w:val="00DE2960"/>
    <w:rsid w:val="00DE4BD2"/>
    <w:rsid w:val="00E04A0B"/>
    <w:rsid w:val="00E11EB6"/>
    <w:rsid w:val="00E14CB3"/>
    <w:rsid w:val="00E2512D"/>
    <w:rsid w:val="00E3229E"/>
    <w:rsid w:val="00E32679"/>
    <w:rsid w:val="00E34D28"/>
    <w:rsid w:val="00E37CF6"/>
    <w:rsid w:val="00E41A88"/>
    <w:rsid w:val="00E50BFB"/>
    <w:rsid w:val="00E51AFA"/>
    <w:rsid w:val="00E52670"/>
    <w:rsid w:val="00E53BD5"/>
    <w:rsid w:val="00E711D8"/>
    <w:rsid w:val="00E7550C"/>
    <w:rsid w:val="00E81CAA"/>
    <w:rsid w:val="00E82D3D"/>
    <w:rsid w:val="00E92C1B"/>
    <w:rsid w:val="00E93C78"/>
    <w:rsid w:val="00E96B82"/>
    <w:rsid w:val="00EA558E"/>
    <w:rsid w:val="00EA7AAE"/>
    <w:rsid w:val="00EB612C"/>
    <w:rsid w:val="00EB6C29"/>
    <w:rsid w:val="00EC3557"/>
    <w:rsid w:val="00ED2684"/>
    <w:rsid w:val="00ED2A80"/>
    <w:rsid w:val="00ED6B76"/>
    <w:rsid w:val="00EE0F3E"/>
    <w:rsid w:val="00F04592"/>
    <w:rsid w:val="00F11318"/>
    <w:rsid w:val="00F1531A"/>
    <w:rsid w:val="00F155DC"/>
    <w:rsid w:val="00F37061"/>
    <w:rsid w:val="00F51000"/>
    <w:rsid w:val="00F565C0"/>
    <w:rsid w:val="00F67432"/>
    <w:rsid w:val="00F67A0D"/>
    <w:rsid w:val="00F70807"/>
    <w:rsid w:val="00F710A0"/>
    <w:rsid w:val="00F803DA"/>
    <w:rsid w:val="00F8690B"/>
    <w:rsid w:val="00F87F67"/>
    <w:rsid w:val="00FB02D4"/>
    <w:rsid w:val="00FB5A77"/>
    <w:rsid w:val="00FC5BCA"/>
    <w:rsid w:val="00FD5390"/>
    <w:rsid w:val="00FE4F51"/>
    <w:rsid w:val="00FE5BF7"/>
    <w:rsid w:val="00FF4B84"/>
    <w:rsid w:val="00FF5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68CB9B"/>
  <w15:docId w15:val="{895C07AA-C91B-482E-9858-C065E1D5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Normal"/>
    <w:link w:val="Heading1Char"/>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3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qForma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5"/>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Heading2Char">
    <w:name w:val="Heading 2 Char"/>
    <w:basedOn w:val="DefaultParagraphFont"/>
    <w:link w:val="Heading2"/>
    <w:rsid w:val="0097790F"/>
    <w:rPr>
      <w:rFonts w:ascii="Arial" w:hAnsi="Arial"/>
      <w:b/>
      <w:sz w:val="22"/>
      <w:szCs w:val="24"/>
      <w:lang w:eastAsia="en-US"/>
    </w:rPr>
  </w:style>
  <w:style w:type="paragraph" w:styleId="Revision">
    <w:name w:val="Revision"/>
    <w:hidden/>
    <w:uiPriority w:val="99"/>
    <w:semiHidden/>
    <w:rsid w:val="000F22D6"/>
    <w:rPr>
      <w:rFonts w:ascii="Arial" w:hAnsi="Arial"/>
      <w:sz w:val="22"/>
      <w:szCs w:val="24"/>
      <w:lang w:eastAsia="en-US"/>
    </w:rPr>
  </w:style>
  <w:style w:type="paragraph" w:styleId="ListParagraph">
    <w:name w:val="List Paragraph"/>
    <w:basedOn w:val="Normal"/>
    <w:uiPriority w:val="34"/>
    <w:qFormat/>
    <w:rsid w:val="0090333E"/>
    <w:pPr>
      <w:ind w:left="720"/>
      <w:contextualSpacing/>
    </w:pPr>
  </w:style>
  <w:style w:type="character" w:customStyle="1" w:styleId="Heading1Char">
    <w:name w:val="Heading 1 Char"/>
    <w:basedOn w:val="DefaultParagraphFont"/>
    <w:link w:val="Heading1"/>
    <w:rsid w:val="001C0921"/>
    <w:rPr>
      <w:rFonts w:ascii="Arial" w:hAnsi="Arial"/>
      <w:b/>
      <w:caps/>
      <w:kern w:val="28"/>
      <w:sz w:val="24"/>
      <w:lang w:eastAsia="de-DE"/>
    </w:rPr>
  </w:style>
  <w:style w:type="paragraph" w:styleId="EndnoteText">
    <w:name w:val="endnote text"/>
    <w:basedOn w:val="Normal"/>
    <w:link w:val="EndnoteTextChar"/>
    <w:rsid w:val="001D55D2"/>
    <w:rPr>
      <w:sz w:val="20"/>
      <w:szCs w:val="20"/>
    </w:rPr>
  </w:style>
  <w:style w:type="character" w:customStyle="1" w:styleId="EndnoteTextChar">
    <w:name w:val="Endnote Text Char"/>
    <w:basedOn w:val="DefaultParagraphFont"/>
    <w:link w:val="EndnoteText"/>
    <w:rsid w:val="001D55D2"/>
    <w:rPr>
      <w:rFonts w:ascii="Arial" w:hAnsi="Arial"/>
      <w:lang w:eastAsia="en-US"/>
    </w:rPr>
  </w:style>
  <w:style w:type="character" w:styleId="EndnoteReference">
    <w:name w:val="endnote reference"/>
    <w:basedOn w:val="DefaultParagraphFont"/>
    <w:rsid w:val="001D55D2"/>
    <w:rPr>
      <w:vertAlign w:val="superscript"/>
    </w:rPr>
  </w:style>
  <w:style w:type="character" w:customStyle="1" w:styleId="hps">
    <w:name w:val="hps"/>
    <w:basedOn w:val="DefaultParagraphFont"/>
    <w:rsid w:val="009D1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107018">
      <w:bodyDiv w:val="1"/>
      <w:marLeft w:val="0"/>
      <w:marRight w:val="0"/>
      <w:marTop w:val="0"/>
      <w:marBottom w:val="0"/>
      <w:divBdr>
        <w:top w:val="none" w:sz="0" w:space="0" w:color="auto"/>
        <w:left w:val="none" w:sz="0" w:space="0" w:color="auto"/>
        <w:bottom w:val="none" w:sz="0" w:space="0" w:color="auto"/>
        <w:right w:val="none" w:sz="0" w:space="0" w:color="auto"/>
      </w:divBdr>
    </w:div>
    <w:div w:id="12754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yperlink" Target="http://www.e-navigation.net"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A731-10B6-4EFD-89B1-F28E11DC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3</TotalTime>
  <Pages>13</Pages>
  <Words>3195</Words>
  <Characters>18218</Characters>
  <Application>Microsoft Office Word</Application>
  <DocSecurity>0</DocSecurity>
  <Lines>151</Lines>
  <Paragraphs>42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Guidelline Template</vt:lpstr>
      <vt:lpstr>Guidelline Template</vt:lpstr>
    </vt:vector>
  </TitlesOfParts>
  <Company>AMSA</Company>
  <LinksUpToDate>false</LinksUpToDate>
  <CharactersWithSpaces>21371</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Alimchandani, Mahesh</dc:creator>
  <cp:lastModifiedBy>Seamus Doyle</cp:lastModifiedBy>
  <cp:revision>4</cp:revision>
  <cp:lastPrinted>2008-12-16T07:01:00Z</cp:lastPrinted>
  <dcterms:created xsi:type="dcterms:W3CDTF">2016-01-14T10:17:00Z</dcterms:created>
  <dcterms:modified xsi:type="dcterms:W3CDTF">2016-02-23T11:51:00Z</dcterms:modified>
</cp:coreProperties>
</file>